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495CB" w14:textId="656EB245" w:rsidR="004B7C2D" w:rsidRPr="00D123A3" w:rsidRDefault="003D1F89" w:rsidP="004D3C30">
      <w:pPr>
        <w:pStyle w:val="BodyText"/>
        <w:tabs>
          <w:tab w:val="left" w:pos="0"/>
          <w:tab w:val="left" w:pos="2212"/>
          <w:tab w:val="left" w:pos="7173"/>
        </w:tabs>
        <w:jc w:val="both"/>
        <w:rPr>
          <w:rFonts w:ascii="Arial Narrow" w:hAnsi="Arial Narrow"/>
          <w:sz w:val="22"/>
          <w:szCs w:val="22"/>
        </w:rPr>
      </w:pPr>
      <w:proofErr w:type="spellStart"/>
      <w:r w:rsidRPr="00D123A3">
        <w:rPr>
          <w:rFonts w:ascii="Arial Narrow" w:hAnsi="Arial Narrow" w:cs="HelveticaNeue-Medium"/>
          <w:b/>
          <w:bCs/>
          <w:sz w:val="22"/>
          <w:szCs w:val="22"/>
        </w:rPr>
        <w:t>Condiții</w:t>
      </w:r>
      <w:proofErr w:type="spellEnd"/>
      <w:r w:rsidRPr="00D123A3">
        <w:rPr>
          <w:rFonts w:ascii="Arial Narrow" w:hAnsi="Arial Narrow" w:cs="HelveticaNeue-Medium"/>
          <w:b/>
          <w:bCs/>
          <w:sz w:val="22"/>
          <w:szCs w:val="22"/>
        </w:rPr>
        <w:t xml:space="preserve"> </w:t>
      </w:r>
      <w:proofErr w:type="spellStart"/>
      <w:r w:rsidRPr="00D123A3">
        <w:rPr>
          <w:rFonts w:ascii="Arial Narrow" w:hAnsi="Arial Narrow" w:cs="HelveticaNeue-Medium"/>
          <w:b/>
          <w:bCs/>
          <w:sz w:val="22"/>
          <w:szCs w:val="22"/>
        </w:rPr>
        <w:t>Particulare</w:t>
      </w:r>
      <w:proofErr w:type="spellEnd"/>
      <w:r w:rsidRPr="00D123A3">
        <w:rPr>
          <w:rFonts w:ascii="Arial Narrow" w:hAnsi="Arial Narrow" w:cs="HelveticaNeue-Medium"/>
          <w:b/>
          <w:bCs/>
          <w:sz w:val="22"/>
          <w:szCs w:val="22"/>
        </w:rPr>
        <w:t xml:space="preserve"> – </w:t>
      </w:r>
      <w:proofErr w:type="spellStart"/>
      <w:r w:rsidRPr="00D123A3">
        <w:rPr>
          <w:rFonts w:ascii="Arial Narrow" w:hAnsi="Arial Narrow" w:cs="HelveticaNeue-Medium"/>
          <w:b/>
          <w:bCs/>
          <w:sz w:val="22"/>
          <w:szCs w:val="22"/>
        </w:rPr>
        <w:t>Partea</w:t>
      </w:r>
      <w:proofErr w:type="spellEnd"/>
      <w:r w:rsidRPr="00D123A3">
        <w:rPr>
          <w:rFonts w:ascii="Arial Narrow" w:hAnsi="Arial Narrow" w:cs="HelveticaNeue-Medium"/>
          <w:b/>
          <w:bCs/>
          <w:sz w:val="22"/>
          <w:szCs w:val="22"/>
        </w:rPr>
        <w:t xml:space="preserve"> A: </w:t>
      </w:r>
      <w:proofErr w:type="spellStart"/>
      <w:r w:rsidRPr="00D123A3">
        <w:rPr>
          <w:rFonts w:ascii="Arial Narrow" w:hAnsi="Arial Narrow" w:cs="HelveticaNeue-Medium"/>
          <w:b/>
          <w:bCs/>
          <w:sz w:val="22"/>
          <w:szCs w:val="22"/>
        </w:rPr>
        <w:t>Datele</w:t>
      </w:r>
      <w:proofErr w:type="spellEnd"/>
      <w:r w:rsidRPr="00D123A3">
        <w:rPr>
          <w:rFonts w:ascii="Arial Narrow" w:hAnsi="Arial Narrow" w:cs="HelveticaNeue-Medium"/>
          <w:b/>
          <w:bCs/>
          <w:sz w:val="22"/>
          <w:szCs w:val="22"/>
        </w:rPr>
        <w:t xml:space="preserve"> </w:t>
      </w:r>
      <w:proofErr w:type="spellStart"/>
      <w:r w:rsidRPr="00D123A3">
        <w:rPr>
          <w:rFonts w:ascii="Arial Narrow" w:hAnsi="Arial Narrow" w:cs="HelveticaNeue-Medium"/>
          <w:b/>
          <w:bCs/>
          <w:sz w:val="22"/>
          <w:szCs w:val="22"/>
        </w:rPr>
        <w:t>Contractului</w:t>
      </w:r>
      <w:proofErr w:type="spellEnd"/>
      <w:r w:rsidR="004B7C2D" w:rsidRPr="00D123A3">
        <w:rPr>
          <w:rFonts w:ascii="Arial Narrow" w:hAnsi="Arial Narrow"/>
          <w:sz w:val="22"/>
          <w:szCs w:val="22"/>
        </w:rPr>
        <w:t xml:space="preserve"> </w:t>
      </w:r>
    </w:p>
    <w:p w14:paraId="5C938C46" w14:textId="77777777" w:rsidR="001B18CB" w:rsidRPr="00D123A3" w:rsidRDefault="001B18CB" w:rsidP="004D3C30">
      <w:pPr>
        <w:pStyle w:val="BodyText"/>
        <w:tabs>
          <w:tab w:val="left" w:pos="0"/>
          <w:tab w:val="left" w:pos="2212"/>
          <w:tab w:val="left" w:pos="7173"/>
        </w:tabs>
        <w:jc w:val="both"/>
        <w:rPr>
          <w:rFonts w:ascii="Arial Narrow" w:hAnsi="Arial Narrow"/>
          <w:sz w:val="22"/>
          <w:szCs w:val="22"/>
        </w:rPr>
      </w:pPr>
    </w:p>
    <w:p w14:paraId="23793944" w14:textId="77777777" w:rsidR="004B7C2D" w:rsidRPr="00D123A3" w:rsidRDefault="004B7C2D" w:rsidP="004D3C30">
      <w:pPr>
        <w:pStyle w:val="BodyText"/>
        <w:tabs>
          <w:tab w:val="left" w:pos="2212"/>
          <w:tab w:val="left" w:pos="7173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10350" w:type="dxa"/>
        <w:tblInd w:w="-455" w:type="dxa"/>
        <w:tblLook w:val="04A0" w:firstRow="1" w:lastRow="0" w:firstColumn="1" w:lastColumn="0" w:noHBand="0" w:noVBand="1"/>
      </w:tblPr>
      <w:tblGrid>
        <w:gridCol w:w="1615"/>
        <w:gridCol w:w="4505"/>
        <w:gridCol w:w="4230"/>
      </w:tblGrid>
      <w:tr w:rsidR="003D1F89" w:rsidRPr="00D123A3" w14:paraId="6F4E1A6B" w14:textId="77777777" w:rsidTr="0000351E">
        <w:tc>
          <w:tcPr>
            <w:tcW w:w="1615" w:type="dxa"/>
            <w:vAlign w:val="center"/>
          </w:tcPr>
          <w:p w14:paraId="7C96A564" w14:textId="1E469D16" w:rsidR="003D1F89" w:rsidRPr="00D123A3" w:rsidRDefault="003D1F89" w:rsidP="003D1F89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b/>
                <w:bCs/>
                <w:sz w:val="22"/>
                <w:szCs w:val="22"/>
              </w:rPr>
              <w:t>Sub-</w:t>
            </w:r>
            <w:proofErr w:type="spellStart"/>
            <w:r w:rsidRPr="00D123A3">
              <w:rPr>
                <w:rFonts w:ascii="Arial Narrow" w:hAnsi="Arial Narrow"/>
                <w:b/>
                <w:bCs/>
                <w:sz w:val="22"/>
                <w:szCs w:val="22"/>
              </w:rPr>
              <w:t>Clauză</w:t>
            </w:r>
            <w:proofErr w:type="spellEnd"/>
          </w:p>
        </w:tc>
        <w:tc>
          <w:tcPr>
            <w:tcW w:w="4505" w:type="dxa"/>
            <w:vAlign w:val="center"/>
          </w:tcPr>
          <w:p w14:paraId="3A53D64E" w14:textId="5E2D86B5" w:rsidR="003D1F89" w:rsidRPr="00D123A3" w:rsidRDefault="003D1F89" w:rsidP="003D1F89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Date de </w:t>
            </w:r>
            <w:proofErr w:type="spellStart"/>
            <w:r w:rsidRPr="00D123A3">
              <w:rPr>
                <w:rFonts w:ascii="Arial Narrow" w:hAnsi="Arial Narrow"/>
                <w:b/>
                <w:bCs/>
                <w:sz w:val="22"/>
                <w:szCs w:val="22"/>
              </w:rPr>
              <w:t>furnizat</w:t>
            </w:r>
            <w:proofErr w:type="spellEnd"/>
          </w:p>
        </w:tc>
        <w:tc>
          <w:tcPr>
            <w:tcW w:w="4230" w:type="dxa"/>
            <w:vAlign w:val="center"/>
          </w:tcPr>
          <w:p w14:paraId="3D51343F" w14:textId="1395B3BC" w:rsidR="003D1F89" w:rsidRPr="00D123A3" w:rsidRDefault="003D1F89" w:rsidP="003D1F89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b/>
                <w:bCs/>
                <w:sz w:val="22"/>
                <w:szCs w:val="22"/>
              </w:rPr>
              <w:t>Date</w:t>
            </w:r>
          </w:p>
        </w:tc>
      </w:tr>
      <w:tr w:rsidR="00A75B51" w:rsidRPr="00D123A3" w14:paraId="1593B46A" w14:textId="77777777" w:rsidTr="005E2FA8">
        <w:tc>
          <w:tcPr>
            <w:tcW w:w="1615" w:type="dxa"/>
          </w:tcPr>
          <w:p w14:paraId="22586A4B" w14:textId="77777777" w:rsidR="00A75B51" w:rsidRPr="00D123A3" w:rsidRDefault="00A75B51" w:rsidP="004D3C30">
            <w:pPr>
              <w:pStyle w:val="Body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1.1.15</w:t>
            </w:r>
          </w:p>
        </w:tc>
        <w:tc>
          <w:tcPr>
            <w:tcW w:w="4505" w:type="dxa"/>
          </w:tcPr>
          <w:p w14:paraId="54BD6E27" w14:textId="212465C5" w:rsidR="00A75B51" w:rsidRPr="00D123A3" w:rsidRDefault="003D1F8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Reprezentantul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Antreprenorului</w:t>
            </w:r>
            <w:proofErr w:type="spellEnd"/>
          </w:p>
        </w:tc>
        <w:tc>
          <w:tcPr>
            <w:tcW w:w="4230" w:type="dxa"/>
          </w:tcPr>
          <w:p w14:paraId="0237B772" w14:textId="1CCE0C43" w:rsidR="00A75B51" w:rsidRPr="00D123A3" w:rsidRDefault="003D1F8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Nume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prenume</w:t>
            </w:r>
            <w:proofErr w:type="spellEnd"/>
            <w:r w:rsidR="00A75B51" w:rsidRPr="00D123A3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A75B51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="00A75B51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="00A75B51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2E854BC2" w14:textId="77777777" w:rsidR="00A75B51" w:rsidRPr="00D123A3" w:rsidRDefault="00A75B51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  <w:proofErr w:type="gramStart"/>
            <w:r w:rsidRPr="00D123A3">
              <w:rPr>
                <w:rFonts w:ascii="Arial Narrow" w:hAnsi="Arial Narrow"/>
                <w:lang w:val="fr-FR"/>
              </w:rPr>
              <w:t>Tel:</w:t>
            </w:r>
            <w:proofErr w:type="gramEnd"/>
            <w:r w:rsidRPr="00D123A3">
              <w:rPr>
                <w:rFonts w:ascii="Arial Narrow" w:hAnsi="Arial Narrow"/>
                <w:lang w:val="fr-FR"/>
              </w:rPr>
              <w:t xml:space="preserve"> </w:t>
            </w:r>
            <w:proofErr w:type="gramStart"/>
            <w:r w:rsidRPr="00D123A3">
              <w:rPr>
                <w:rFonts w:ascii="Arial Narrow" w:hAnsi="Arial Narrow" w:cs="HelveticaNeue-Medium"/>
                <w:bCs/>
                <w:highlight w:val="yellow"/>
              </w:rPr>
              <w:t>[….</w:t>
            </w:r>
            <w:proofErr w:type="gramEnd"/>
            <w:r w:rsidRPr="00D123A3">
              <w:rPr>
                <w:rFonts w:ascii="Arial Narrow" w:hAnsi="Arial Narrow" w:cs="HelveticaNeue-Medium"/>
                <w:bCs/>
                <w:highlight w:val="yellow"/>
              </w:rPr>
              <w:t>.]</w:t>
            </w:r>
          </w:p>
          <w:p w14:paraId="6D2AA233" w14:textId="77777777" w:rsidR="00A75B51" w:rsidRPr="00D123A3" w:rsidRDefault="00A75B51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  <w:proofErr w:type="gramStart"/>
            <w:r w:rsidRPr="00D123A3">
              <w:rPr>
                <w:rFonts w:ascii="Arial Narrow" w:hAnsi="Arial Narrow"/>
                <w:lang w:val="fr-FR"/>
              </w:rPr>
              <w:t>E-mail:</w:t>
            </w:r>
            <w:proofErr w:type="gramEnd"/>
            <w:r w:rsidRPr="00D123A3">
              <w:rPr>
                <w:rFonts w:ascii="Arial Narrow" w:hAnsi="Arial Narrow"/>
                <w:lang w:val="fr-FR"/>
              </w:rPr>
              <w:t xml:space="preserve"> </w:t>
            </w:r>
            <w:proofErr w:type="gramStart"/>
            <w:r w:rsidRPr="00D123A3">
              <w:rPr>
                <w:rFonts w:ascii="Arial Narrow" w:hAnsi="Arial Narrow" w:cs="HelveticaNeue-Medium"/>
                <w:bCs/>
                <w:highlight w:val="yellow"/>
              </w:rPr>
              <w:t>[….</w:t>
            </w:r>
            <w:proofErr w:type="gramEnd"/>
            <w:r w:rsidRPr="00D123A3">
              <w:rPr>
                <w:rFonts w:ascii="Arial Narrow" w:hAnsi="Arial Narrow" w:cs="HelveticaNeue-Medium"/>
                <w:bCs/>
                <w:highlight w:val="yellow"/>
              </w:rPr>
              <w:t>.]</w:t>
            </w:r>
          </w:p>
          <w:p w14:paraId="4AB825EC" w14:textId="77777777" w:rsidR="004D3C30" w:rsidRPr="00D123A3" w:rsidRDefault="004D3C30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</w:p>
        </w:tc>
      </w:tr>
      <w:tr w:rsidR="00A75B51" w:rsidRPr="00D123A3" w14:paraId="5CE80420" w14:textId="77777777" w:rsidTr="005E2FA8">
        <w:tc>
          <w:tcPr>
            <w:tcW w:w="1615" w:type="dxa"/>
          </w:tcPr>
          <w:p w14:paraId="5E7D0CA4" w14:textId="77777777" w:rsidR="00A75B51" w:rsidRPr="00D123A3" w:rsidRDefault="00A75B51" w:rsidP="004D3C30">
            <w:pPr>
              <w:pStyle w:val="Body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1.1.17</w:t>
            </w:r>
          </w:p>
        </w:tc>
        <w:tc>
          <w:tcPr>
            <w:tcW w:w="4505" w:type="dxa"/>
          </w:tcPr>
          <w:p w14:paraId="7C04DE81" w14:textId="455E2BC9" w:rsidR="00A75B51" w:rsidRPr="00D123A3" w:rsidRDefault="003D1F8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cazul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care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Contractul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prevede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Cost plus Profit,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procentul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profit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adăugat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la Cost</w:t>
            </w:r>
          </w:p>
        </w:tc>
        <w:tc>
          <w:tcPr>
            <w:tcW w:w="4230" w:type="dxa"/>
          </w:tcPr>
          <w:p w14:paraId="05C63F02" w14:textId="77777777" w:rsidR="004D3C30" w:rsidRPr="00D123A3" w:rsidRDefault="003D1F8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Neaplicabil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Toate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referirile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la „Cost plus Profit”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vor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fi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citite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ca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referiri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la „Cost”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nu se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va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adăuga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niciun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profit la Cost.</w:t>
            </w:r>
          </w:p>
          <w:p w14:paraId="61D90029" w14:textId="4ED1028D" w:rsidR="003D1F89" w:rsidRPr="00D123A3" w:rsidRDefault="003D1F8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D123A3" w14:paraId="7BBFAA50" w14:textId="77777777" w:rsidTr="005E2FA8">
        <w:tc>
          <w:tcPr>
            <w:tcW w:w="1615" w:type="dxa"/>
          </w:tcPr>
          <w:p w14:paraId="4BF33AA8" w14:textId="77777777" w:rsidR="00A75B51" w:rsidRPr="00D123A3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1.1.24</w:t>
            </w:r>
          </w:p>
        </w:tc>
        <w:tc>
          <w:tcPr>
            <w:tcW w:w="4505" w:type="dxa"/>
          </w:tcPr>
          <w:p w14:paraId="4D1E229C" w14:textId="07BB3F38" w:rsidR="00A75B51" w:rsidRPr="00D123A3" w:rsidRDefault="00F76C9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Perioada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notificare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defectelor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(DNP)</w:t>
            </w:r>
          </w:p>
        </w:tc>
        <w:tc>
          <w:tcPr>
            <w:tcW w:w="4230" w:type="dxa"/>
          </w:tcPr>
          <w:p w14:paraId="31236E82" w14:textId="615F8926" w:rsidR="00CD0322" w:rsidRPr="00D123A3" w:rsidRDefault="00C42CF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Light"/>
                <w:bCs/>
                <w:sz w:val="22"/>
                <w:szCs w:val="22"/>
              </w:rPr>
              <w:t>2 (</w:t>
            </w:r>
            <w:proofErr w:type="spellStart"/>
            <w:r w:rsidRPr="00D123A3">
              <w:rPr>
                <w:rFonts w:ascii="Arial Narrow" w:hAnsi="Arial Narrow" w:cs="HelveticaNeue-Light"/>
                <w:bCs/>
                <w:sz w:val="22"/>
                <w:szCs w:val="22"/>
              </w:rPr>
              <w:t>doi</w:t>
            </w:r>
            <w:proofErr w:type="spellEnd"/>
            <w:r w:rsidRPr="00D123A3">
              <w:rPr>
                <w:rFonts w:ascii="Arial Narrow" w:hAnsi="Arial Narrow" w:cs="HelveticaNeue-Light"/>
                <w:bCs/>
                <w:sz w:val="22"/>
                <w:szCs w:val="22"/>
              </w:rPr>
              <w:t>)</w:t>
            </w:r>
            <w:r w:rsidR="00F76C94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r w:rsidR="00F76C94" w:rsidRPr="00D123A3">
              <w:rPr>
                <w:rFonts w:ascii="Arial Narrow" w:hAnsi="Arial Narrow" w:cs="HelveticaNeue-Light"/>
                <w:bCs/>
                <w:sz w:val="22"/>
                <w:szCs w:val="22"/>
              </w:rPr>
              <w:t xml:space="preserve">ani de la </w:t>
            </w:r>
            <w:r w:rsidRPr="00D123A3">
              <w:rPr>
                <w:rFonts w:ascii="Arial Narrow" w:hAnsi="Arial Narrow" w:cs="HelveticaNeue-Light"/>
                <w:bCs/>
                <w:sz w:val="22"/>
                <w:szCs w:val="22"/>
              </w:rPr>
              <w:t xml:space="preserve">data </w:t>
            </w:r>
            <w:proofErr w:type="spellStart"/>
            <w:r w:rsidRPr="00D123A3">
              <w:rPr>
                <w:rFonts w:ascii="Arial Narrow" w:hAnsi="Arial Narrow" w:cs="HelveticaNeue-Light"/>
                <w:iCs/>
                <w:sz w:val="22"/>
                <w:szCs w:val="22"/>
              </w:rPr>
              <w:t>Certificatului</w:t>
            </w:r>
            <w:proofErr w:type="spellEnd"/>
            <w:r w:rsidRPr="00D123A3">
              <w:rPr>
                <w:rFonts w:ascii="Arial Narrow" w:hAnsi="Arial Narrow" w:cs="HelveticaNeue-Light"/>
                <w:iCs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 w:cs="HelveticaNeue-Light"/>
                <w:iCs/>
                <w:sz w:val="22"/>
                <w:szCs w:val="22"/>
              </w:rPr>
              <w:t>Recepție</w:t>
            </w:r>
            <w:proofErr w:type="spellEnd"/>
            <w:r w:rsidRPr="00D123A3">
              <w:rPr>
                <w:rFonts w:ascii="Arial Narrow" w:hAnsi="Arial Narrow" w:cs="HelveticaNeue-Light"/>
                <w:iCs/>
                <w:sz w:val="22"/>
                <w:szCs w:val="22"/>
              </w:rPr>
              <w:t xml:space="preserve"> la </w:t>
            </w:r>
            <w:proofErr w:type="spellStart"/>
            <w:r w:rsidRPr="00D123A3">
              <w:rPr>
                <w:rFonts w:ascii="Arial Narrow" w:hAnsi="Arial Narrow" w:cs="HelveticaNeue-Light"/>
                <w:iCs/>
                <w:sz w:val="22"/>
                <w:szCs w:val="22"/>
              </w:rPr>
              <w:t>Terminarea</w:t>
            </w:r>
            <w:proofErr w:type="spellEnd"/>
            <w:r w:rsidRPr="00D123A3">
              <w:rPr>
                <w:rFonts w:ascii="Arial Narrow" w:hAnsi="Arial Narrow" w:cs="HelveticaNeue-Light"/>
                <w:i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iCs/>
                <w:sz w:val="22"/>
                <w:szCs w:val="22"/>
              </w:rPr>
              <w:t>Lucrărilor</w:t>
            </w:r>
            <w:proofErr w:type="spellEnd"/>
            <w:r w:rsidRPr="00D123A3">
              <w:rPr>
                <w:rFonts w:ascii="Arial Narrow" w:hAnsi="Arial Narrow" w:cs="HelveticaNeue-Light"/>
                <w:iCs/>
                <w:sz w:val="22"/>
                <w:szCs w:val="22"/>
              </w:rPr>
              <w:t>.</w:t>
            </w:r>
          </w:p>
          <w:p w14:paraId="09DA1360" w14:textId="1EBBDF15" w:rsidR="00A75B51" w:rsidRPr="00D123A3" w:rsidRDefault="00F76C9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Perioada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notificare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defectelor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nu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limitează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nu exclude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aplicarea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prevederilor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Legii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10/1995, art. 23, art. 25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art. 30</w:t>
            </w:r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>şi</w:t>
            </w:r>
            <w:proofErr w:type="spellEnd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>nici</w:t>
            </w:r>
            <w:proofErr w:type="spellEnd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>perioada</w:t>
            </w:r>
            <w:proofErr w:type="spellEnd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de </w:t>
            </w:r>
            <w:proofErr w:type="spellStart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>garanţie</w:t>
            </w:r>
            <w:proofErr w:type="spellEnd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>pentru</w:t>
            </w:r>
            <w:proofErr w:type="spellEnd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>Bunuri</w:t>
            </w:r>
            <w:proofErr w:type="spellEnd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>şi</w:t>
            </w:r>
            <w:proofErr w:type="spellEnd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="00C42CFD" w:rsidRPr="00D123A3">
              <w:rPr>
                <w:rFonts w:ascii="Arial Narrow" w:hAnsi="Arial Narrow" w:cs="HelveticaNeue-Light"/>
                <w:sz w:val="22"/>
                <w:szCs w:val="22"/>
              </w:rPr>
              <w:t>echipamente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.</w:t>
            </w:r>
          </w:p>
          <w:p w14:paraId="03F57CC1" w14:textId="021F9968" w:rsidR="00F76C94" w:rsidRPr="00D123A3" w:rsidRDefault="00F76C9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D123A3" w14:paraId="6DE93616" w14:textId="77777777" w:rsidTr="005E2FA8">
        <w:tc>
          <w:tcPr>
            <w:tcW w:w="1615" w:type="dxa"/>
          </w:tcPr>
          <w:p w14:paraId="789F6CE1" w14:textId="77777777" w:rsidR="00A75B51" w:rsidRPr="00D123A3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1.1.30</w:t>
            </w:r>
          </w:p>
        </w:tc>
        <w:tc>
          <w:tcPr>
            <w:tcW w:w="4505" w:type="dxa"/>
          </w:tcPr>
          <w:p w14:paraId="1720EAA7" w14:textId="2010A667" w:rsidR="00A75B51" w:rsidRPr="00D123A3" w:rsidRDefault="00E36EF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Reprezentantul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Angajatorului</w:t>
            </w:r>
            <w:proofErr w:type="spellEnd"/>
          </w:p>
        </w:tc>
        <w:tc>
          <w:tcPr>
            <w:tcW w:w="4230" w:type="dxa"/>
          </w:tcPr>
          <w:p w14:paraId="64D6C655" w14:textId="46784C4D" w:rsidR="00A75B51" w:rsidRPr="00D123A3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Name </w:t>
            </w:r>
            <w:proofErr w:type="spellStart"/>
            <w:r w:rsidR="00D123A3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D123A3">
              <w:rPr>
                <w:rFonts w:ascii="Arial Narrow" w:hAnsi="Arial Narrow"/>
                <w:sz w:val="22"/>
                <w:szCs w:val="22"/>
              </w:rPr>
              <w:t>prenume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1E839787" w14:textId="77777777" w:rsidR="00A75B51" w:rsidRPr="00D123A3" w:rsidRDefault="00A75B51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  <w:proofErr w:type="gramStart"/>
            <w:r w:rsidRPr="00D123A3">
              <w:rPr>
                <w:rFonts w:ascii="Arial Narrow" w:hAnsi="Arial Narrow"/>
                <w:lang w:val="fr-FR"/>
              </w:rPr>
              <w:t>Tel:</w:t>
            </w:r>
            <w:proofErr w:type="gramEnd"/>
            <w:r w:rsidRPr="00D123A3">
              <w:rPr>
                <w:rFonts w:ascii="Arial Narrow" w:hAnsi="Arial Narrow"/>
                <w:lang w:val="fr-FR"/>
              </w:rPr>
              <w:t xml:space="preserve"> </w:t>
            </w:r>
            <w:proofErr w:type="gramStart"/>
            <w:r w:rsidRPr="00D123A3">
              <w:rPr>
                <w:rFonts w:ascii="Arial Narrow" w:hAnsi="Arial Narrow" w:cs="HelveticaNeue-Medium"/>
                <w:bCs/>
                <w:highlight w:val="yellow"/>
              </w:rPr>
              <w:t>[….</w:t>
            </w:r>
            <w:proofErr w:type="gramEnd"/>
            <w:r w:rsidRPr="00D123A3">
              <w:rPr>
                <w:rFonts w:ascii="Arial Narrow" w:hAnsi="Arial Narrow" w:cs="HelveticaNeue-Medium"/>
                <w:bCs/>
                <w:highlight w:val="yellow"/>
              </w:rPr>
              <w:t>.]</w:t>
            </w:r>
          </w:p>
          <w:p w14:paraId="3958D80E" w14:textId="77777777" w:rsidR="00A75B51" w:rsidRPr="00D123A3" w:rsidRDefault="00A75B51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  <w:proofErr w:type="gramStart"/>
            <w:r w:rsidRPr="00D123A3">
              <w:rPr>
                <w:rFonts w:ascii="Arial Narrow" w:hAnsi="Arial Narrow"/>
                <w:lang w:val="fr-FR"/>
              </w:rPr>
              <w:t>E-mail:</w:t>
            </w:r>
            <w:proofErr w:type="gramEnd"/>
            <w:r w:rsidRPr="00D123A3">
              <w:rPr>
                <w:rFonts w:ascii="Arial Narrow" w:hAnsi="Arial Narrow"/>
                <w:lang w:val="fr-FR"/>
              </w:rPr>
              <w:t xml:space="preserve"> </w:t>
            </w:r>
            <w:proofErr w:type="gramStart"/>
            <w:r w:rsidRPr="00D123A3">
              <w:rPr>
                <w:rFonts w:ascii="Arial Narrow" w:hAnsi="Arial Narrow" w:cs="HelveticaNeue-Medium"/>
                <w:bCs/>
                <w:highlight w:val="yellow"/>
              </w:rPr>
              <w:t>[….</w:t>
            </w:r>
            <w:proofErr w:type="gramEnd"/>
            <w:r w:rsidRPr="00D123A3">
              <w:rPr>
                <w:rFonts w:ascii="Arial Narrow" w:hAnsi="Arial Narrow" w:cs="HelveticaNeue-Medium"/>
                <w:bCs/>
                <w:highlight w:val="yellow"/>
              </w:rPr>
              <w:t>.]</w:t>
            </w:r>
          </w:p>
          <w:p w14:paraId="20656BE7" w14:textId="77777777" w:rsidR="00A75B51" w:rsidRPr="00D123A3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D123A3" w14:paraId="1B35C923" w14:textId="77777777" w:rsidTr="005E2FA8">
        <w:tc>
          <w:tcPr>
            <w:tcW w:w="1615" w:type="dxa"/>
          </w:tcPr>
          <w:p w14:paraId="26CCDA89" w14:textId="77777777" w:rsidR="00A75B51" w:rsidRPr="00D123A3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1.1.76</w:t>
            </w:r>
          </w:p>
        </w:tc>
        <w:tc>
          <w:tcPr>
            <w:tcW w:w="4505" w:type="dxa"/>
          </w:tcPr>
          <w:p w14:paraId="1BE88D04" w14:textId="03793271" w:rsidR="00A75B51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Termen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F</w:t>
            </w:r>
            <w:r w:rsidRPr="00D123A3">
              <w:rPr>
                <w:rFonts w:ascii="Arial Narrow" w:hAnsi="Arial Narrow"/>
                <w:sz w:val="22"/>
                <w:szCs w:val="22"/>
              </w:rPr>
              <w:t>inalizare</w:t>
            </w:r>
            <w:proofErr w:type="spellEnd"/>
          </w:p>
        </w:tc>
        <w:tc>
          <w:tcPr>
            <w:tcW w:w="4230" w:type="dxa"/>
          </w:tcPr>
          <w:p w14:paraId="4376A4B9" w14:textId="05576DF9" w:rsidR="00A75B51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Data de</w:t>
            </w:r>
            <w:r w:rsidR="00A75B51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75B51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="00A75B51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="00A75B51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0A849431" w14:textId="77777777" w:rsidR="00A75B51" w:rsidRPr="00D123A3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D123A3" w14:paraId="6707B9B7" w14:textId="77777777" w:rsidTr="005E2FA8">
        <w:tc>
          <w:tcPr>
            <w:tcW w:w="1615" w:type="dxa"/>
          </w:tcPr>
          <w:p w14:paraId="7971F311" w14:textId="77777777" w:rsidR="00A75B51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1.3(a)(ii)</w:t>
            </w:r>
          </w:p>
        </w:tc>
        <w:tc>
          <w:tcPr>
            <w:tcW w:w="4505" w:type="dxa"/>
          </w:tcPr>
          <w:p w14:paraId="2386CB96" w14:textId="7A73C068" w:rsidR="00A75B51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Metodele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convenite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transmitere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electronică</w:t>
            </w:r>
            <w:proofErr w:type="spellEnd"/>
          </w:p>
        </w:tc>
        <w:tc>
          <w:tcPr>
            <w:tcW w:w="4230" w:type="dxa"/>
          </w:tcPr>
          <w:p w14:paraId="053D0F70" w14:textId="0FEB5F7F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Email</w:t>
            </w:r>
            <w:r w:rsidR="004D3C30" w:rsidRPr="00D123A3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1285FC47" w14:textId="4C9B956F" w:rsidR="00A75B51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cazul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Angajatorului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adresa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e-mail</w:t>
            </w:r>
            <w:r w:rsidR="008D43C0" w:rsidRPr="00D123A3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8D43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="008D43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="008D43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53BB3219" w14:textId="4A357B93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cazul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Antreprenorului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,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adresa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de e-mail</w:t>
            </w:r>
            <w:r w:rsidR="008D43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: </w:t>
            </w:r>
            <w:r w:rsidR="008D43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="008D43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="008D43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392BF94C" w14:textId="77777777" w:rsidR="004D3C30" w:rsidRPr="00D123A3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293ADE61" w14:textId="77777777" w:rsidTr="005E2FA8">
        <w:tc>
          <w:tcPr>
            <w:tcW w:w="1615" w:type="dxa"/>
          </w:tcPr>
          <w:p w14:paraId="2E6C8AE8" w14:textId="77777777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1.3(d)</w:t>
            </w:r>
          </w:p>
        </w:tc>
        <w:tc>
          <w:tcPr>
            <w:tcW w:w="4505" w:type="dxa"/>
          </w:tcPr>
          <w:p w14:paraId="1519AF90" w14:textId="55BB1084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Adresa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Angajatorului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corespondență</w:t>
            </w:r>
            <w:proofErr w:type="spellEnd"/>
          </w:p>
        </w:tc>
        <w:tc>
          <w:tcPr>
            <w:tcW w:w="4230" w:type="dxa"/>
          </w:tcPr>
          <w:p w14:paraId="4759430A" w14:textId="77777777" w:rsidR="004D3C3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sat </w:t>
            </w:r>
            <w:proofErr w:type="spellStart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>Chiajna</w:t>
            </w:r>
            <w:proofErr w:type="spellEnd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>comuna</w:t>
            </w:r>
            <w:proofErr w:type="spellEnd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>Chiajna</w:t>
            </w:r>
            <w:proofErr w:type="spellEnd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, str. Italia, nr. 1-7, </w:t>
            </w:r>
            <w:proofErr w:type="spellStart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>biroul</w:t>
            </w:r>
            <w:proofErr w:type="spellEnd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203, </w:t>
            </w:r>
            <w:proofErr w:type="spellStart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>etaj</w:t>
            </w:r>
            <w:proofErr w:type="spellEnd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1, </w:t>
            </w:r>
            <w:proofErr w:type="spellStart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>județ</w:t>
            </w:r>
            <w:proofErr w:type="spellEnd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 xml:space="preserve"> Ilfov, </w:t>
            </w:r>
            <w:proofErr w:type="spellStart"/>
            <w:r w:rsidRPr="00D123A3">
              <w:rPr>
                <w:rFonts w:ascii="Arial Narrow" w:hAnsi="Arial Narrow" w:cs="Times New Roman"/>
                <w:color w:val="000000"/>
                <w:sz w:val="22"/>
                <w:szCs w:val="22"/>
              </w:rPr>
              <w:t>România</w:t>
            </w:r>
            <w:proofErr w:type="spellEnd"/>
          </w:p>
          <w:p w14:paraId="1570F384" w14:textId="2E2BA41F" w:rsidR="007E4927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6AA11936" w14:textId="77777777" w:rsidTr="005E2FA8">
        <w:tc>
          <w:tcPr>
            <w:tcW w:w="1615" w:type="dxa"/>
          </w:tcPr>
          <w:p w14:paraId="5271F765" w14:textId="77777777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1.3(d)</w:t>
            </w:r>
          </w:p>
        </w:tc>
        <w:tc>
          <w:tcPr>
            <w:tcW w:w="4505" w:type="dxa"/>
          </w:tcPr>
          <w:p w14:paraId="792CB475" w14:textId="34B20FA6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Adresa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Reprezentantului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Angajatorului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corespondență</w:t>
            </w:r>
            <w:proofErr w:type="spellEnd"/>
          </w:p>
        </w:tc>
        <w:tc>
          <w:tcPr>
            <w:tcW w:w="4230" w:type="dxa"/>
          </w:tcPr>
          <w:p w14:paraId="519B803F" w14:textId="77777777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[…..]</w:t>
            </w:r>
          </w:p>
          <w:p w14:paraId="4313D361" w14:textId="77777777" w:rsidR="007E4927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60458590" w14:textId="77777777" w:rsidTr="005E2FA8">
        <w:tc>
          <w:tcPr>
            <w:tcW w:w="1615" w:type="dxa"/>
          </w:tcPr>
          <w:p w14:paraId="415118D0" w14:textId="77777777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1.3(d)</w:t>
            </w:r>
          </w:p>
        </w:tc>
        <w:tc>
          <w:tcPr>
            <w:tcW w:w="4505" w:type="dxa"/>
          </w:tcPr>
          <w:p w14:paraId="5F31C87D" w14:textId="7B4414A8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Adresa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Antreprenorului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corespondență</w:t>
            </w:r>
            <w:proofErr w:type="spellEnd"/>
          </w:p>
        </w:tc>
        <w:tc>
          <w:tcPr>
            <w:tcW w:w="4230" w:type="dxa"/>
          </w:tcPr>
          <w:p w14:paraId="29468B68" w14:textId="77777777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[…..]</w:t>
            </w:r>
          </w:p>
          <w:p w14:paraId="13E556F4" w14:textId="77777777" w:rsidR="004D3C30" w:rsidRPr="00D123A3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04144E2B" w14:textId="77777777" w:rsidTr="005E2FA8">
        <w:tc>
          <w:tcPr>
            <w:tcW w:w="1615" w:type="dxa"/>
          </w:tcPr>
          <w:p w14:paraId="6621C49F" w14:textId="77777777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1.4</w:t>
            </w:r>
          </w:p>
        </w:tc>
        <w:tc>
          <w:tcPr>
            <w:tcW w:w="4505" w:type="dxa"/>
          </w:tcPr>
          <w:p w14:paraId="3880E366" w14:textId="6E3B09FA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Contractul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va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fi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guvernat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legea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statului</w:t>
            </w:r>
            <w:proofErr w:type="spellEnd"/>
          </w:p>
        </w:tc>
        <w:tc>
          <w:tcPr>
            <w:tcW w:w="4230" w:type="dxa"/>
          </w:tcPr>
          <w:p w14:paraId="125ECACF" w14:textId="4E8E37A8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Rom</w:t>
            </w:r>
            <w:r w:rsidR="007E4927" w:rsidRPr="00D123A3">
              <w:rPr>
                <w:rFonts w:ascii="Arial Narrow" w:hAnsi="Arial Narrow"/>
                <w:sz w:val="22"/>
                <w:szCs w:val="22"/>
              </w:rPr>
              <w:t>â</w:t>
            </w:r>
            <w:r w:rsidRPr="00D123A3">
              <w:rPr>
                <w:rFonts w:ascii="Arial Narrow" w:hAnsi="Arial Narrow"/>
                <w:sz w:val="22"/>
                <w:szCs w:val="22"/>
              </w:rPr>
              <w:t>nia</w:t>
            </w:r>
            <w:proofErr w:type="spellEnd"/>
          </w:p>
          <w:p w14:paraId="43A09F83" w14:textId="77777777" w:rsidR="004D3C30" w:rsidRPr="00D123A3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5EAA33FD" w14:textId="77777777" w:rsidTr="005E2FA8">
        <w:tc>
          <w:tcPr>
            <w:tcW w:w="1615" w:type="dxa"/>
          </w:tcPr>
          <w:p w14:paraId="1A07787A" w14:textId="77777777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1.4</w:t>
            </w:r>
          </w:p>
        </w:tc>
        <w:tc>
          <w:tcPr>
            <w:tcW w:w="4505" w:type="dxa"/>
          </w:tcPr>
          <w:p w14:paraId="2BA5A448" w14:textId="49694BB1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Limba </w:t>
            </w:r>
            <w:r w:rsidRPr="00D123A3">
              <w:rPr>
                <w:rFonts w:ascii="Arial Narrow" w:hAnsi="Arial Narrow"/>
                <w:sz w:val="22"/>
                <w:szCs w:val="22"/>
              </w:rPr>
              <w:t xml:space="preserve">care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guvernează</w:t>
            </w:r>
            <w:proofErr w:type="spellEnd"/>
          </w:p>
        </w:tc>
        <w:tc>
          <w:tcPr>
            <w:tcW w:w="4230" w:type="dxa"/>
          </w:tcPr>
          <w:p w14:paraId="59971940" w14:textId="25A37AC4" w:rsidR="008D43C0" w:rsidRPr="00D123A3" w:rsidDel="00F3033D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del w:id="0" w:author="Radu Abrudan" w:date="2025-11-25T11:08:00Z" w16du:dateUtc="2025-11-25T09:08:00Z"/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Engleză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Română</w:t>
            </w:r>
            <w:proofErr w:type="spellEnd"/>
          </w:p>
          <w:p w14:paraId="0C9C2E55" w14:textId="77777777" w:rsidR="004D3C30" w:rsidRPr="00D123A3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15E55927" w14:textId="77777777" w:rsidTr="005E2FA8">
        <w:tc>
          <w:tcPr>
            <w:tcW w:w="1615" w:type="dxa"/>
          </w:tcPr>
          <w:p w14:paraId="42996B31" w14:textId="77777777" w:rsidR="008D43C0" w:rsidRPr="00D123A3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1.4</w:t>
            </w:r>
          </w:p>
        </w:tc>
        <w:tc>
          <w:tcPr>
            <w:tcW w:w="4505" w:type="dxa"/>
          </w:tcPr>
          <w:p w14:paraId="12B2216D" w14:textId="26E4819E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Limba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corespondență</w:t>
            </w:r>
            <w:proofErr w:type="spellEnd"/>
          </w:p>
        </w:tc>
        <w:tc>
          <w:tcPr>
            <w:tcW w:w="4230" w:type="dxa"/>
          </w:tcPr>
          <w:p w14:paraId="75A8FAC8" w14:textId="77777777" w:rsidR="007E4927" w:rsidRPr="00D123A3" w:rsidDel="00F3033D" w:rsidRDefault="007E4927" w:rsidP="007E4927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del w:id="1" w:author="Radu Abrudan" w:date="2025-11-25T11:08:00Z" w16du:dateUtc="2025-11-25T09:08:00Z"/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Engleză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Română</w:t>
            </w:r>
            <w:proofErr w:type="spellEnd"/>
          </w:p>
          <w:p w14:paraId="56B91848" w14:textId="75952492" w:rsidR="008D43C0" w:rsidRPr="00D123A3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34180ADC" w14:textId="77777777" w:rsidTr="005E2FA8">
        <w:tc>
          <w:tcPr>
            <w:tcW w:w="1615" w:type="dxa"/>
          </w:tcPr>
          <w:p w14:paraId="1A99DC3A" w14:textId="77777777" w:rsidR="008D43C0" w:rsidRPr="00D123A3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1.8</w:t>
            </w:r>
          </w:p>
        </w:tc>
        <w:tc>
          <w:tcPr>
            <w:tcW w:w="4505" w:type="dxa"/>
          </w:tcPr>
          <w:p w14:paraId="1BA2533F" w14:textId="3B28E22D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Numărul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copii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suplimentare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hârtie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ale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Documentelor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Antreprenorului</w:t>
            </w:r>
            <w:proofErr w:type="spellEnd"/>
          </w:p>
        </w:tc>
        <w:tc>
          <w:tcPr>
            <w:tcW w:w="4230" w:type="dxa"/>
          </w:tcPr>
          <w:p w14:paraId="5A341402" w14:textId="77777777" w:rsidR="0090766B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 (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una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)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copie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suplimentară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hârtie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Documentelor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Antreprenorului</w:t>
            </w:r>
            <w:proofErr w:type="spellEnd"/>
          </w:p>
          <w:p w14:paraId="3D6057E0" w14:textId="3294E5F2" w:rsidR="007E4927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77C5AB7A" w14:textId="77777777" w:rsidTr="005E2FA8">
        <w:tc>
          <w:tcPr>
            <w:tcW w:w="1615" w:type="dxa"/>
          </w:tcPr>
          <w:p w14:paraId="196575A3" w14:textId="77777777" w:rsidR="008D43C0" w:rsidRPr="00D123A3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1.14</w:t>
            </w:r>
          </w:p>
        </w:tc>
        <w:tc>
          <w:tcPr>
            <w:tcW w:w="4505" w:type="dxa"/>
          </w:tcPr>
          <w:p w14:paraId="645EAE47" w14:textId="09F1ED76" w:rsidR="008D43C0" w:rsidRPr="00D123A3" w:rsidRDefault="007E4927" w:rsidP="004D3C30">
            <w:pPr>
              <w:pStyle w:val="BodyText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Răspunderea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totală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Antreprenorului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față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Angajator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temeiul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sau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legătură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cu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Contractul</w:t>
            </w:r>
            <w:proofErr w:type="spellEnd"/>
          </w:p>
        </w:tc>
        <w:tc>
          <w:tcPr>
            <w:tcW w:w="4230" w:type="dxa"/>
          </w:tcPr>
          <w:p w14:paraId="1F50BF40" w14:textId="08034053" w:rsidR="008D43C0" w:rsidRPr="00D123A3" w:rsidRDefault="007E492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Egală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cu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valoarea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totală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Prețului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Contractului</w:t>
            </w:r>
            <w:proofErr w:type="spellEnd"/>
          </w:p>
        </w:tc>
      </w:tr>
      <w:tr w:rsidR="008D43C0" w:rsidRPr="00D123A3" w14:paraId="0BC7EAFB" w14:textId="77777777" w:rsidTr="005E2FA8">
        <w:tc>
          <w:tcPr>
            <w:tcW w:w="1615" w:type="dxa"/>
          </w:tcPr>
          <w:p w14:paraId="75504E1E" w14:textId="77777777" w:rsidR="008D43C0" w:rsidRPr="00D123A3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4505" w:type="dxa"/>
          </w:tcPr>
          <w:p w14:paraId="24D1DD32" w14:textId="365F645B" w:rsidR="008D43C0" w:rsidRPr="00D123A3" w:rsidRDefault="00A419E3" w:rsidP="0090766B">
            <w:pPr>
              <w:pStyle w:val="TableParagraph"/>
              <w:jc w:val="both"/>
              <w:rPr>
                <w:rFonts w:ascii="Arial Narrow" w:hAnsi="Arial Narrow"/>
              </w:rPr>
            </w:pPr>
            <w:proofErr w:type="spellStart"/>
            <w:r w:rsidRPr="00D123A3">
              <w:rPr>
                <w:rFonts w:ascii="Arial Narrow" w:hAnsi="Arial Narrow"/>
              </w:rPr>
              <w:t>După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ce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Contractul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intră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în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vigoare</w:t>
            </w:r>
            <w:proofErr w:type="spellEnd"/>
            <w:r w:rsidRPr="00D123A3">
              <w:rPr>
                <w:rFonts w:ascii="Arial Narrow" w:hAnsi="Arial Narrow"/>
              </w:rPr>
              <w:t xml:space="preserve">, </w:t>
            </w:r>
            <w:proofErr w:type="spellStart"/>
            <w:r w:rsidRPr="00D123A3">
              <w:rPr>
                <w:rFonts w:ascii="Arial Narrow" w:hAnsi="Arial Narrow"/>
              </w:rPr>
              <w:t>Antreprenorului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i</w:t>
            </w:r>
            <w:proofErr w:type="spellEnd"/>
            <w:r w:rsidRPr="00D123A3">
              <w:rPr>
                <w:rFonts w:ascii="Arial Narrow" w:hAnsi="Arial Narrow"/>
              </w:rPr>
              <w:t xml:space="preserve"> se </w:t>
            </w:r>
            <w:proofErr w:type="spellStart"/>
            <w:r w:rsidRPr="00D123A3">
              <w:rPr>
                <w:rFonts w:ascii="Arial Narrow" w:hAnsi="Arial Narrow"/>
              </w:rPr>
              <w:t>va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acorda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dreptul</w:t>
            </w:r>
            <w:proofErr w:type="spellEnd"/>
            <w:r w:rsidRPr="00D123A3">
              <w:rPr>
                <w:rFonts w:ascii="Arial Narrow" w:hAnsi="Arial Narrow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</w:rPr>
              <w:t>acces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și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posesie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asupra</w:t>
            </w:r>
            <w:proofErr w:type="spellEnd"/>
            <w:r w:rsidR="00192B99" w:rsidRPr="00D123A3">
              <w:rPr>
                <w:rFonts w:ascii="Arial Narrow" w:hAnsi="Arial Narrow"/>
              </w:rPr>
              <w:t>:</w:t>
            </w:r>
          </w:p>
        </w:tc>
        <w:tc>
          <w:tcPr>
            <w:tcW w:w="4230" w:type="dxa"/>
          </w:tcPr>
          <w:p w14:paraId="221F8A3A" w14:textId="7E124678" w:rsidR="00D30214" w:rsidRPr="00D123A3" w:rsidRDefault="00A419E3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Termen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accesul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la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Șantier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: Data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Începerii</w:t>
            </w:r>
            <w:proofErr w:type="spellEnd"/>
          </w:p>
          <w:p w14:paraId="2F069C5A" w14:textId="77777777" w:rsidR="00192B99" w:rsidRPr="00D123A3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BA8F4E6" w14:textId="77777777" w:rsidR="00192B99" w:rsidRPr="00D123A3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701A58DD" w14:textId="77777777" w:rsidTr="005E2FA8">
        <w:tc>
          <w:tcPr>
            <w:tcW w:w="1615" w:type="dxa"/>
          </w:tcPr>
          <w:p w14:paraId="0F8E6758" w14:textId="77777777" w:rsidR="008D43C0" w:rsidRPr="00D123A3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4505" w:type="dxa"/>
          </w:tcPr>
          <w:p w14:paraId="651F4B5F" w14:textId="5A9107AD" w:rsidR="008D43C0" w:rsidRPr="00D123A3" w:rsidRDefault="00AE5D8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Aranjamente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financiare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ale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Angajatorului</w:t>
            </w:r>
            <w:proofErr w:type="spellEnd"/>
          </w:p>
        </w:tc>
        <w:tc>
          <w:tcPr>
            <w:tcW w:w="4230" w:type="dxa"/>
          </w:tcPr>
          <w:p w14:paraId="74D041DA" w14:textId="77777777" w:rsidR="0090766B" w:rsidRPr="00D123A3" w:rsidRDefault="00AE5D8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Neaplicabil</w:t>
            </w:r>
            <w:proofErr w:type="spellEnd"/>
          </w:p>
          <w:p w14:paraId="7C9B6263" w14:textId="406D8342" w:rsidR="00AE5D8E" w:rsidRPr="00D123A3" w:rsidRDefault="00AE5D8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478628DB" w14:textId="77777777" w:rsidTr="005E2FA8">
        <w:tc>
          <w:tcPr>
            <w:tcW w:w="1615" w:type="dxa"/>
          </w:tcPr>
          <w:p w14:paraId="3DCFFB84" w14:textId="77777777" w:rsidR="008D43C0" w:rsidRPr="00D123A3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4505" w:type="dxa"/>
          </w:tcPr>
          <w:p w14:paraId="6EF0B9B6" w14:textId="2360314F" w:rsidR="008D43C0" w:rsidRPr="00D123A3" w:rsidRDefault="00AE5D8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Garanție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Execuție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(ca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procent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din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Prețul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Contractului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monedă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>)</w:t>
            </w:r>
            <w:r w:rsidR="00FD31DD" w:rsidRPr="00D123A3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4230" w:type="dxa"/>
          </w:tcPr>
          <w:p w14:paraId="24117541" w14:textId="7AF015F1" w:rsidR="008D43C0" w:rsidRPr="00D123A3" w:rsidRDefault="00AE5D8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Procent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>:</w:t>
            </w:r>
            <w:r w:rsidR="00FD31DD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10</w:t>
            </w:r>
            <w:r w:rsidR="00FD31DD" w:rsidRPr="00D123A3">
              <w:rPr>
                <w:rFonts w:ascii="Arial Narrow" w:hAnsi="Arial Narrow"/>
                <w:sz w:val="22"/>
                <w:szCs w:val="22"/>
              </w:rPr>
              <w:t xml:space="preserve">% </w:t>
            </w:r>
          </w:p>
          <w:p w14:paraId="53473E66" w14:textId="3689EDB8" w:rsidR="00FD31DD" w:rsidRPr="00D123A3" w:rsidRDefault="00AE5D8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Monedă</w:t>
            </w:r>
            <w:proofErr w:type="spellEnd"/>
            <w:r w:rsidR="00FD31DD" w:rsidRPr="00D123A3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EURO</w:t>
            </w:r>
          </w:p>
          <w:p w14:paraId="4CCBF516" w14:textId="77777777" w:rsidR="0090766B" w:rsidRPr="00D123A3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37592EE2" w14:textId="77777777" w:rsidTr="005E2FA8">
        <w:tc>
          <w:tcPr>
            <w:tcW w:w="1615" w:type="dxa"/>
          </w:tcPr>
          <w:p w14:paraId="00DA2790" w14:textId="77777777" w:rsidR="008D43C0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4.4(a)</w:t>
            </w:r>
          </w:p>
        </w:tc>
        <w:tc>
          <w:tcPr>
            <w:tcW w:w="4505" w:type="dxa"/>
          </w:tcPr>
          <w:p w14:paraId="3863E7C7" w14:textId="17CB1704" w:rsidR="008D43C0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Valoarea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maximă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admisă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lucrărilor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subcontractate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(ca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procent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din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Prețul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Contractului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60BDDB3C" w14:textId="77777777" w:rsidR="0090766B" w:rsidRPr="00D123A3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6E907804" w14:textId="0F165A1C" w:rsidR="008D43C0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Subcontractarea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nu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este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permisă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fără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acordul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prealabil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scris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al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Angajatorului</w:t>
            </w:r>
            <w:proofErr w:type="spellEnd"/>
          </w:p>
        </w:tc>
      </w:tr>
      <w:tr w:rsidR="008D43C0" w:rsidRPr="00D123A3" w14:paraId="0D7FB05A" w14:textId="77777777" w:rsidTr="005E2FA8">
        <w:tc>
          <w:tcPr>
            <w:tcW w:w="1615" w:type="dxa"/>
          </w:tcPr>
          <w:p w14:paraId="736870A3" w14:textId="77777777" w:rsidR="008D43C0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4.4(b)</w:t>
            </w:r>
          </w:p>
        </w:tc>
        <w:tc>
          <w:tcPr>
            <w:tcW w:w="4505" w:type="dxa"/>
          </w:tcPr>
          <w:p w14:paraId="6BBF9794" w14:textId="679591D7" w:rsidR="008D43C0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Părți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ale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Lucrărilor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care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subcontractarea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nu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lastRenderedPageBreak/>
              <w:t>este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permisă</w:t>
            </w:r>
            <w:proofErr w:type="spellEnd"/>
          </w:p>
          <w:p w14:paraId="08B60392" w14:textId="77777777" w:rsidR="0090766B" w:rsidRPr="00D123A3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49B3B04F" w14:textId="6FE5D864" w:rsidR="008D43C0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lastRenderedPageBreak/>
              <w:t>Subcontractarea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nu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este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permisă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fără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acordul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lastRenderedPageBreak/>
              <w:t>prealabil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scris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al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Angajatorului</w:t>
            </w:r>
            <w:proofErr w:type="spellEnd"/>
          </w:p>
        </w:tc>
      </w:tr>
      <w:tr w:rsidR="008D43C0" w:rsidRPr="00D123A3" w14:paraId="2F62BFE5" w14:textId="77777777" w:rsidTr="005E2FA8">
        <w:tc>
          <w:tcPr>
            <w:tcW w:w="1615" w:type="dxa"/>
          </w:tcPr>
          <w:p w14:paraId="769D2484" w14:textId="77777777" w:rsidR="008D43C0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4505" w:type="dxa"/>
          </w:tcPr>
          <w:p w14:paraId="058EC229" w14:textId="29395477" w:rsidR="008D43C0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)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Subcontractori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care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Antreprenorul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trebuie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să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dea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notificare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înainte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numire</w:t>
            </w:r>
            <w:proofErr w:type="spellEnd"/>
          </w:p>
          <w:p w14:paraId="50BB4914" w14:textId="77777777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BEF6838" w14:textId="7C939563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(ii)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Subcontractori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care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Antreprenorul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trebuie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să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dea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notificare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înainte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începerea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lucrărilor</w:t>
            </w:r>
            <w:proofErr w:type="spellEnd"/>
          </w:p>
          <w:p w14:paraId="6A7E1205" w14:textId="77777777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1863651" w14:textId="042B68D2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(iii)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Subcontractori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care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Antreprenorul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trebuie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să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dea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notificare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înainte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începerea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lucrărilor</w:t>
            </w:r>
            <w:proofErr w:type="spellEnd"/>
            <w:r w:rsidR="00E776F0" w:rsidRPr="00D123A3">
              <w:rPr>
                <w:rFonts w:ascii="Arial Narrow" w:hAnsi="Arial Narrow"/>
                <w:sz w:val="22"/>
                <w:szCs w:val="22"/>
              </w:rPr>
              <w:t xml:space="preserve"> pe </w:t>
            </w:r>
            <w:proofErr w:type="spellStart"/>
            <w:r w:rsidR="00E776F0" w:rsidRPr="00D123A3">
              <w:rPr>
                <w:rFonts w:ascii="Arial Narrow" w:hAnsi="Arial Narrow"/>
                <w:sz w:val="22"/>
                <w:szCs w:val="22"/>
              </w:rPr>
              <w:t>Șantier</w:t>
            </w:r>
            <w:proofErr w:type="spellEnd"/>
          </w:p>
        </w:tc>
        <w:tc>
          <w:tcPr>
            <w:tcW w:w="4230" w:type="dxa"/>
          </w:tcPr>
          <w:p w14:paraId="14DE7581" w14:textId="5EEAFD03" w:rsidR="008D43C0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(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)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Subcontractarea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nu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este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permisă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fără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acordul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prealabil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scris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al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Angajatorului</w:t>
            </w:r>
            <w:proofErr w:type="spellEnd"/>
          </w:p>
          <w:p w14:paraId="22593BE0" w14:textId="77777777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45AB9E2" w14:textId="1A610F06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(ii)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Subcontractarea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nu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este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permisă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fără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acordul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prealabil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scris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al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Angajatorului</w:t>
            </w:r>
            <w:proofErr w:type="spellEnd"/>
          </w:p>
          <w:p w14:paraId="269E0147" w14:textId="77777777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</w:p>
          <w:p w14:paraId="16A3B71E" w14:textId="0C916C4D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(iii)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Subcontractarea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nu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este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permisă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fără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acordul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prealabil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scris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al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Angajatorului</w:t>
            </w:r>
            <w:proofErr w:type="spellEnd"/>
          </w:p>
          <w:p w14:paraId="21B4C7D3" w14:textId="77777777" w:rsidR="00751F9D" w:rsidRPr="00D123A3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D123A3" w14:paraId="4D3818B9" w14:textId="77777777" w:rsidTr="005E2FA8">
        <w:tc>
          <w:tcPr>
            <w:tcW w:w="1615" w:type="dxa"/>
          </w:tcPr>
          <w:p w14:paraId="7A6890A6" w14:textId="77777777" w:rsidR="008D43C0" w:rsidRPr="00D123A3" w:rsidRDefault="006C22D3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4.19</w:t>
            </w:r>
          </w:p>
        </w:tc>
        <w:tc>
          <w:tcPr>
            <w:tcW w:w="4505" w:type="dxa"/>
          </w:tcPr>
          <w:p w14:paraId="1882360E" w14:textId="525E1D3F" w:rsidR="008D43C0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Perioada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plată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utilități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temporare</w:t>
            </w:r>
            <w:proofErr w:type="spellEnd"/>
          </w:p>
        </w:tc>
        <w:tc>
          <w:tcPr>
            <w:tcW w:w="4230" w:type="dxa"/>
          </w:tcPr>
          <w:p w14:paraId="3B63580B" w14:textId="184B477D" w:rsidR="008D43C0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Neaplicabil</w:t>
            </w:r>
            <w:proofErr w:type="spellEnd"/>
          </w:p>
          <w:p w14:paraId="56607367" w14:textId="77777777" w:rsidR="0090766B" w:rsidRPr="00D123A3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7FE8F317" w14:textId="77777777" w:rsidTr="005E2FA8">
        <w:tc>
          <w:tcPr>
            <w:tcW w:w="1615" w:type="dxa"/>
          </w:tcPr>
          <w:p w14:paraId="7C195708" w14:textId="77777777" w:rsidR="009579F6" w:rsidRPr="00D123A3" w:rsidRDefault="006C22D3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4.20</w:t>
            </w:r>
          </w:p>
        </w:tc>
        <w:tc>
          <w:tcPr>
            <w:tcW w:w="4505" w:type="dxa"/>
          </w:tcPr>
          <w:p w14:paraId="732CC856" w14:textId="2C5A7085" w:rsidR="009579F6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Numărul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copii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suplimentare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hârtie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ale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rapoartelor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progres</w:t>
            </w:r>
            <w:proofErr w:type="spellEnd"/>
          </w:p>
        </w:tc>
        <w:tc>
          <w:tcPr>
            <w:tcW w:w="4230" w:type="dxa"/>
          </w:tcPr>
          <w:p w14:paraId="6D35797B" w14:textId="74647BC2" w:rsidR="009579F6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 (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una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)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copie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suplimentară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hârtie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rapoartelor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progres</w:t>
            </w:r>
            <w:proofErr w:type="spellEnd"/>
          </w:p>
          <w:p w14:paraId="180E83F4" w14:textId="77777777" w:rsidR="0090766B" w:rsidRPr="00D123A3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25F24E0D" w14:textId="77777777" w:rsidTr="005E2FA8">
        <w:tc>
          <w:tcPr>
            <w:tcW w:w="1615" w:type="dxa"/>
          </w:tcPr>
          <w:p w14:paraId="26C2B630" w14:textId="77777777" w:rsidR="009579F6" w:rsidRPr="00D123A3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6.5</w:t>
            </w:r>
          </w:p>
        </w:tc>
        <w:tc>
          <w:tcPr>
            <w:tcW w:w="4505" w:type="dxa"/>
          </w:tcPr>
          <w:p w14:paraId="16D41A98" w14:textId="193CBAA4" w:rsidR="009579F6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Ore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normale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lucru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Șantier</w:t>
            </w:r>
            <w:proofErr w:type="spellEnd"/>
          </w:p>
        </w:tc>
        <w:tc>
          <w:tcPr>
            <w:tcW w:w="4230" w:type="dxa"/>
          </w:tcPr>
          <w:p w14:paraId="318F5126" w14:textId="018A04F9" w:rsidR="009579F6" w:rsidRPr="00D123A3" w:rsidRDefault="00E776F0" w:rsidP="0090766B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La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decizia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Antreprenorului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, cu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respectarea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restricțiilor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conform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Legilor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obligatorii</w:t>
            </w:r>
            <w:proofErr w:type="spellEnd"/>
          </w:p>
          <w:p w14:paraId="620CF3D0" w14:textId="25601F8B" w:rsidR="00CD68B8" w:rsidRPr="00D123A3" w:rsidRDefault="00CD68B8" w:rsidP="0090766B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1214A1E9" w14:textId="77777777" w:rsidTr="005E2FA8">
        <w:tc>
          <w:tcPr>
            <w:tcW w:w="1615" w:type="dxa"/>
          </w:tcPr>
          <w:p w14:paraId="5BA91A3E" w14:textId="77777777" w:rsidR="009579F6" w:rsidRPr="00D123A3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8.3</w:t>
            </w:r>
          </w:p>
        </w:tc>
        <w:tc>
          <w:tcPr>
            <w:tcW w:w="4505" w:type="dxa"/>
          </w:tcPr>
          <w:p w14:paraId="0160AE58" w14:textId="7D1A11EB" w:rsidR="009579F6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Numărul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copii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suplimentare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hârtie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ale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programelor</w:t>
            </w:r>
            <w:proofErr w:type="spellEnd"/>
          </w:p>
        </w:tc>
        <w:tc>
          <w:tcPr>
            <w:tcW w:w="4230" w:type="dxa"/>
          </w:tcPr>
          <w:p w14:paraId="750D1612" w14:textId="1A7C3156" w:rsidR="0090766B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1 (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una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)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copie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suplimentară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hârtie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programelor</w:t>
            </w:r>
            <w:proofErr w:type="spellEnd"/>
          </w:p>
        </w:tc>
      </w:tr>
      <w:tr w:rsidR="009579F6" w:rsidRPr="00D123A3" w14:paraId="5BE3082E" w14:textId="77777777" w:rsidTr="005E2FA8">
        <w:tc>
          <w:tcPr>
            <w:tcW w:w="1615" w:type="dxa"/>
          </w:tcPr>
          <w:p w14:paraId="3C941FEB" w14:textId="77777777" w:rsidR="009579F6" w:rsidRPr="00D123A3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8.8</w:t>
            </w:r>
          </w:p>
        </w:tc>
        <w:tc>
          <w:tcPr>
            <w:tcW w:w="4505" w:type="dxa"/>
          </w:tcPr>
          <w:p w14:paraId="19993DA9" w14:textId="07A39E03" w:rsidR="009579F6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Penalități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întârziere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plătibile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fiecare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zi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întârziere</w:t>
            </w:r>
            <w:proofErr w:type="spellEnd"/>
          </w:p>
        </w:tc>
        <w:tc>
          <w:tcPr>
            <w:tcW w:w="4230" w:type="dxa"/>
          </w:tcPr>
          <w:p w14:paraId="6228F69E" w14:textId="76DF30C2" w:rsidR="009579F6" w:rsidRPr="00D123A3" w:rsidRDefault="007850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0</w:t>
            </w:r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,</w:t>
            </w: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1%</w:t>
            </w:r>
            <w:r w:rsidR="000D0245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din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Prețul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total al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Contractului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pentru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fiecare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zi de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întârziere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,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înțelegându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-se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că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orice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început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de zi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va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fi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considerat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ca o zi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întreagă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de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întârziere</w:t>
            </w:r>
            <w:proofErr w:type="spellEnd"/>
          </w:p>
          <w:p w14:paraId="26DF3438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50E03307" w14:textId="77777777" w:rsidTr="005E2FA8">
        <w:tc>
          <w:tcPr>
            <w:tcW w:w="1615" w:type="dxa"/>
          </w:tcPr>
          <w:p w14:paraId="2FBDC3A0" w14:textId="77777777" w:rsidR="009579F6" w:rsidRPr="00D123A3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8.8</w:t>
            </w:r>
          </w:p>
        </w:tc>
        <w:tc>
          <w:tcPr>
            <w:tcW w:w="4505" w:type="dxa"/>
          </w:tcPr>
          <w:p w14:paraId="1E068EB8" w14:textId="5C1F76E5" w:rsidR="009579F6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Suma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maximă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penalităților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întârziere</w:t>
            </w:r>
            <w:proofErr w:type="spellEnd"/>
          </w:p>
        </w:tc>
        <w:tc>
          <w:tcPr>
            <w:tcW w:w="4230" w:type="dxa"/>
          </w:tcPr>
          <w:p w14:paraId="588A071B" w14:textId="79C5E798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r w:rsidR="00785045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20 </w:t>
            </w: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% </w:t>
            </w:r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din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Prețul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total al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Contractului</w:t>
            </w:r>
            <w:proofErr w:type="spellEnd"/>
          </w:p>
          <w:p w14:paraId="7C9DE828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6A267022" w14:textId="77777777" w:rsidTr="005E2FA8">
        <w:tc>
          <w:tcPr>
            <w:tcW w:w="1615" w:type="dxa"/>
          </w:tcPr>
          <w:p w14:paraId="44126DFB" w14:textId="77777777" w:rsidR="009579F6" w:rsidRPr="00D123A3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13.4(b)(ii)</w:t>
            </w:r>
          </w:p>
        </w:tc>
        <w:tc>
          <w:tcPr>
            <w:tcW w:w="4505" w:type="dxa"/>
          </w:tcPr>
          <w:p w14:paraId="1212193E" w14:textId="130E01D0" w:rsidR="009579F6" w:rsidRPr="00D123A3" w:rsidRDefault="00E776F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D123A3">
              <w:rPr>
                <w:rFonts w:ascii="Arial Narrow" w:eastAsiaTheme="minorHAnsi" w:hAnsi="Arial Narrow" w:cs="HelveticaNeueLTStd-Lt"/>
              </w:rPr>
              <w:t xml:space="preserve">Rata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procentuală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care se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aplică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Sumele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Provizorii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cheltuieli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generale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profit</w:t>
            </w:r>
          </w:p>
        </w:tc>
        <w:tc>
          <w:tcPr>
            <w:tcW w:w="4230" w:type="dxa"/>
          </w:tcPr>
          <w:p w14:paraId="162D895A" w14:textId="623990EB" w:rsidR="00CD68B8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Neaplicabil</w:t>
            </w:r>
            <w:proofErr w:type="spellEnd"/>
          </w:p>
          <w:p w14:paraId="61F7CF13" w14:textId="77777777" w:rsidR="00E776F0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</w:p>
          <w:p w14:paraId="5B5F17F1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5AB1CBD4" w14:textId="77777777" w:rsidTr="005E2FA8">
        <w:tc>
          <w:tcPr>
            <w:tcW w:w="1615" w:type="dxa"/>
          </w:tcPr>
          <w:p w14:paraId="5FA8C4A8" w14:textId="77777777" w:rsidR="009579F6" w:rsidRPr="00D123A3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14.2</w:t>
            </w:r>
          </w:p>
        </w:tc>
        <w:tc>
          <w:tcPr>
            <w:tcW w:w="4505" w:type="dxa"/>
          </w:tcPr>
          <w:p w14:paraId="12B6749D" w14:textId="1E7483E7" w:rsidR="009579F6" w:rsidRPr="00D123A3" w:rsidRDefault="00E776F0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D123A3">
              <w:rPr>
                <w:rFonts w:ascii="Arial Narrow" w:eastAsiaTheme="minorHAnsi" w:hAnsi="Arial Narrow" w:cs="HelveticaNeueLTStd-Lt"/>
              </w:rPr>
              <w:t xml:space="preserve">Suma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totală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Plății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</w:t>
            </w:r>
            <w:r w:rsidRPr="00D123A3">
              <w:rPr>
                <w:rFonts w:ascii="Arial Narrow" w:eastAsiaTheme="minorHAnsi" w:hAnsi="Arial Narrow" w:cs="HelveticaNeueLTStd-Lt"/>
              </w:rPr>
              <w:t>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Avans (ca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procent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din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Prețul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Contractului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menționat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Acordul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Contractual)</w:t>
            </w:r>
          </w:p>
          <w:p w14:paraId="688D47FB" w14:textId="77777777" w:rsidR="00CD68B8" w:rsidRPr="00D123A3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0F0F580E" w14:textId="394E64B4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[…..]</w:t>
            </w: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% </w:t>
            </w:r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din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Prețul</w:t>
            </w:r>
            <w:proofErr w:type="spellEnd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total al </w:t>
            </w:r>
            <w:proofErr w:type="spellStart"/>
            <w:r w:rsidR="00E776F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Contractului</w:t>
            </w:r>
            <w:proofErr w:type="spellEnd"/>
          </w:p>
        </w:tc>
      </w:tr>
      <w:tr w:rsidR="009579F6" w:rsidRPr="00D123A3" w14:paraId="5574DC2C" w14:textId="77777777" w:rsidTr="005E2FA8">
        <w:tc>
          <w:tcPr>
            <w:tcW w:w="1615" w:type="dxa"/>
          </w:tcPr>
          <w:p w14:paraId="71E56D70" w14:textId="77777777" w:rsidR="009579F6" w:rsidRPr="00D123A3" w:rsidRDefault="00854E43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14.2</w:t>
            </w:r>
          </w:p>
        </w:tc>
        <w:tc>
          <w:tcPr>
            <w:tcW w:w="4505" w:type="dxa"/>
          </w:tcPr>
          <w:p w14:paraId="09A45156" w14:textId="4B566BA4" w:rsidR="009579F6" w:rsidRPr="00D123A3" w:rsidRDefault="00E776F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Moneda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sau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monedele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Plății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î</w:t>
            </w: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Avans</w:t>
            </w:r>
          </w:p>
        </w:tc>
        <w:tc>
          <w:tcPr>
            <w:tcW w:w="4230" w:type="dxa"/>
          </w:tcPr>
          <w:p w14:paraId="7FD0F63A" w14:textId="5A3D4A3A" w:rsidR="00990E4B" w:rsidRPr="00D123A3" w:rsidRDefault="00E776F0" w:rsidP="004D3C30">
            <w:pPr>
              <w:adjustRightInd w:val="0"/>
              <w:jc w:val="both"/>
              <w:rPr>
                <w:rFonts w:ascii="Arial Narrow" w:hAnsi="Arial Narrow" w:cs="HelveticaNeue-Light"/>
              </w:rPr>
            </w:pPr>
            <w:r w:rsidRPr="00D123A3">
              <w:rPr>
                <w:rFonts w:ascii="Arial Narrow" w:hAnsi="Arial Narrow" w:cs="HelveticaNeue-Light"/>
              </w:rPr>
              <w:t>RON (</w:t>
            </w:r>
            <w:proofErr w:type="spellStart"/>
            <w:r w:rsidRPr="00D123A3">
              <w:rPr>
                <w:rFonts w:ascii="Arial Narrow" w:hAnsi="Arial Narrow" w:cs="HelveticaNeue-Light"/>
              </w:rPr>
              <w:t>conversie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din EUR la data </w:t>
            </w:r>
            <w:proofErr w:type="spellStart"/>
            <w:r w:rsidRPr="00D123A3">
              <w:rPr>
                <w:rFonts w:ascii="Arial Narrow" w:hAnsi="Arial Narrow" w:cs="HelveticaNeue-Light"/>
              </w:rPr>
              <w:t>facturii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conform </w:t>
            </w:r>
            <w:proofErr w:type="spellStart"/>
            <w:r w:rsidRPr="00D123A3">
              <w:rPr>
                <w:rFonts w:ascii="Arial Narrow" w:hAnsi="Arial Narrow" w:cs="HelveticaNeue-Light"/>
              </w:rPr>
              <w:t>cursului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</w:rPr>
              <w:t>comunicat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de Banca </w:t>
            </w:r>
            <w:proofErr w:type="spellStart"/>
            <w:r w:rsidRPr="00D123A3">
              <w:rPr>
                <w:rFonts w:ascii="Arial Narrow" w:hAnsi="Arial Narrow" w:cs="HelveticaNeue-Light"/>
              </w:rPr>
              <w:t>Națională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a </w:t>
            </w:r>
            <w:proofErr w:type="spellStart"/>
            <w:r w:rsidRPr="00D123A3">
              <w:rPr>
                <w:rFonts w:ascii="Arial Narrow" w:hAnsi="Arial Narrow" w:cs="HelveticaNeue-Light"/>
              </w:rPr>
              <w:t>României</w:t>
            </w:r>
            <w:proofErr w:type="spellEnd"/>
            <w:r w:rsidRPr="00D123A3">
              <w:rPr>
                <w:rFonts w:ascii="Arial Narrow" w:hAnsi="Arial Narrow" w:cs="HelveticaNeue-Light"/>
              </w:rPr>
              <w:t>)</w:t>
            </w:r>
          </w:p>
          <w:p w14:paraId="0E8312CC" w14:textId="77777777" w:rsidR="009579F6" w:rsidRPr="00D123A3" w:rsidRDefault="009579F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62489D0B" w14:textId="77777777" w:rsidTr="005E2FA8">
        <w:tc>
          <w:tcPr>
            <w:tcW w:w="1615" w:type="dxa"/>
          </w:tcPr>
          <w:p w14:paraId="7F2F696F" w14:textId="77777777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14.2.3(a)</w:t>
            </w:r>
          </w:p>
        </w:tc>
        <w:tc>
          <w:tcPr>
            <w:tcW w:w="4505" w:type="dxa"/>
          </w:tcPr>
          <w:p w14:paraId="69C149ED" w14:textId="04BCAA24" w:rsidR="009579F6" w:rsidRPr="00D123A3" w:rsidRDefault="003D1847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D123A3">
              <w:rPr>
                <w:rFonts w:ascii="Arial Narrow" w:eastAsiaTheme="minorHAnsi" w:hAnsi="Arial Narrow" w:cs="HelveticaNeueLTStd-Lt"/>
              </w:rPr>
              <w:t xml:space="preserve">Suma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minimă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plăților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intermediare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începerea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rambursării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Plății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Avans (ca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procent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din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Prețul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Contractului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menționat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Acordul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Contractual)</w:t>
            </w:r>
            <w:r w:rsidR="000D0245" w:rsidRPr="00D123A3">
              <w:rPr>
                <w:rFonts w:ascii="Arial Narrow" w:eastAsiaTheme="minorHAnsi" w:hAnsi="Arial Narrow" w:cs="HelveticaNeueLTStd-Lt"/>
              </w:rPr>
              <w:t>.</w:t>
            </w:r>
          </w:p>
          <w:p w14:paraId="58ECC547" w14:textId="77777777" w:rsidR="00CD68B8" w:rsidRPr="00D123A3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0E591BAC" w14:textId="1373A340" w:rsidR="000D0245" w:rsidRPr="00D123A3" w:rsidRDefault="003D184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Rambursarea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Plății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</w:t>
            </w: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n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Avans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va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începe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începând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cu prima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plată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intermediară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,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indiferent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valoarea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acesteia</w:t>
            </w:r>
            <w:proofErr w:type="spellEnd"/>
          </w:p>
          <w:p w14:paraId="0B875806" w14:textId="77777777" w:rsidR="009579F6" w:rsidRPr="00D123A3" w:rsidRDefault="009579F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4A69FE51" w14:textId="77777777" w:rsidTr="005E2FA8">
        <w:tc>
          <w:tcPr>
            <w:tcW w:w="1615" w:type="dxa"/>
          </w:tcPr>
          <w:p w14:paraId="16BD980C" w14:textId="77777777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14.2.3(b)</w:t>
            </w:r>
          </w:p>
        </w:tc>
        <w:tc>
          <w:tcPr>
            <w:tcW w:w="4505" w:type="dxa"/>
          </w:tcPr>
          <w:p w14:paraId="027ED12A" w14:textId="54ADB7E1" w:rsidR="009579F6" w:rsidRPr="00D123A3" w:rsidRDefault="003D1847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Deduceri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procentuale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rambursarea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Plății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</w:t>
            </w:r>
            <w:r w:rsidRPr="00D123A3">
              <w:rPr>
                <w:rFonts w:ascii="Arial Narrow" w:eastAsiaTheme="minorHAnsi" w:hAnsi="Arial Narrow" w:cs="HelveticaNeueLTStd-Lt"/>
              </w:rPr>
              <w:t>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Avans</w:t>
            </w:r>
          </w:p>
        </w:tc>
        <w:tc>
          <w:tcPr>
            <w:tcW w:w="4230" w:type="dxa"/>
          </w:tcPr>
          <w:p w14:paraId="562AF2B3" w14:textId="18D19034" w:rsidR="0079613F" w:rsidRPr="00D123A3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  <w:r w:rsidR="00F2529E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%</w:t>
            </w:r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aplicabil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din</w:t>
            </w:r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va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loarea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fiecărei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plăți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intermediare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,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până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la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recuperarea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integrală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Plății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</w:t>
            </w:r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n</w:t>
            </w:r>
            <w:proofErr w:type="spellEnd"/>
            <w:r w:rsidR="003D1847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Avans</w:t>
            </w:r>
          </w:p>
          <w:p w14:paraId="48ADB0F2" w14:textId="77777777" w:rsidR="009579F6" w:rsidRPr="00D123A3" w:rsidRDefault="009579F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67A4E240" w14:textId="77777777" w:rsidTr="005E2FA8">
        <w:tc>
          <w:tcPr>
            <w:tcW w:w="1615" w:type="dxa"/>
          </w:tcPr>
          <w:p w14:paraId="5F4E516D" w14:textId="77777777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14.3(iii) </w:t>
            </w:r>
          </w:p>
        </w:tc>
        <w:tc>
          <w:tcPr>
            <w:tcW w:w="4505" w:type="dxa"/>
          </w:tcPr>
          <w:p w14:paraId="5A96A0EE" w14:textId="5E72747F" w:rsidR="009579F6" w:rsidRPr="00D123A3" w:rsidRDefault="008478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Procent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reținere</w:t>
            </w:r>
            <w:proofErr w:type="spellEnd"/>
          </w:p>
        </w:tc>
        <w:tc>
          <w:tcPr>
            <w:tcW w:w="4230" w:type="dxa"/>
          </w:tcPr>
          <w:p w14:paraId="373E0B8C" w14:textId="7DA907C6" w:rsidR="009579F6" w:rsidRPr="00D123A3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  <w:r w:rsidR="00CD68B8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%</w:t>
            </w:r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din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fiecare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plată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intermediară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,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până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când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suma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totală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ajunge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la </w:t>
            </w:r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% din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Prețul</w:t>
            </w:r>
            <w:proofErr w:type="spellEnd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total al </w:t>
            </w:r>
            <w:proofErr w:type="spellStart"/>
            <w:r w:rsidR="008478C0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Contractului</w:t>
            </w:r>
            <w:proofErr w:type="spellEnd"/>
          </w:p>
          <w:p w14:paraId="5FA8BE99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</w:p>
        </w:tc>
      </w:tr>
      <w:tr w:rsidR="009579F6" w:rsidRPr="00D123A3" w14:paraId="42B05874" w14:textId="77777777" w:rsidTr="005E2FA8">
        <w:tc>
          <w:tcPr>
            <w:tcW w:w="1615" w:type="dxa"/>
          </w:tcPr>
          <w:p w14:paraId="3B8895F4" w14:textId="77777777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14.3(iii)</w:t>
            </w:r>
          </w:p>
        </w:tc>
        <w:tc>
          <w:tcPr>
            <w:tcW w:w="4505" w:type="dxa"/>
          </w:tcPr>
          <w:p w14:paraId="43B2D13D" w14:textId="51309D0B" w:rsidR="009579F6" w:rsidRPr="00D123A3" w:rsidRDefault="008478C0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Limită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a Sumei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Reținute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(ca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procent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din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Prețul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Contractului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)</w:t>
            </w:r>
          </w:p>
          <w:p w14:paraId="01ED9047" w14:textId="77777777" w:rsidR="00CD68B8" w:rsidRPr="00D123A3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11C4B715" w14:textId="3E11E169" w:rsidR="009579F6" w:rsidRPr="00D123A3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[…..]</w:t>
            </w:r>
            <w:r w:rsidR="00CD68B8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%</w:t>
            </w:r>
          </w:p>
        </w:tc>
      </w:tr>
      <w:tr w:rsidR="009579F6" w:rsidRPr="00D123A3" w14:paraId="11F4E666" w14:textId="77777777" w:rsidTr="005E2FA8">
        <w:tc>
          <w:tcPr>
            <w:tcW w:w="1615" w:type="dxa"/>
          </w:tcPr>
          <w:p w14:paraId="023E30FD" w14:textId="77777777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14.5(b)(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</w:tc>
        <w:tc>
          <w:tcPr>
            <w:tcW w:w="4505" w:type="dxa"/>
          </w:tcPr>
          <w:p w14:paraId="26E9FB08" w14:textId="09A4F27B" w:rsidR="009579F6" w:rsidRPr="00D123A3" w:rsidRDefault="008478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Echipamente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Materiale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plată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la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expediere</w:t>
            </w:r>
            <w:proofErr w:type="spellEnd"/>
          </w:p>
        </w:tc>
        <w:tc>
          <w:tcPr>
            <w:tcW w:w="4230" w:type="dxa"/>
          </w:tcPr>
          <w:p w14:paraId="4F01413A" w14:textId="2368CA00" w:rsidR="009579F6" w:rsidRPr="00D123A3" w:rsidRDefault="008478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Neutilizat</w:t>
            </w:r>
            <w:proofErr w:type="spellEnd"/>
          </w:p>
          <w:p w14:paraId="79502052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2756374D" w14:textId="77777777" w:rsidTr="005E2FA8">
        <w:tc>
          <w:tcPr>
            <w:tcW w:w="1615" w:type="dxa"/>
          </w:tcPr>
          <w:p w14:paraId="7B378D39" w14:textId="77777777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14.5(c)(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</w:tc>
        <w:tc>
          <w:tcPr>
            <w:tcW w:w="4505" w:type="dxa"/>
          </w:tcPr>
          <w:p w14:paraId="1D31D06D" w14:textId="1B37C0E8" w:rsidR="009579F6" w:rsidRPr="00D123A3" w:rsidRDefault="008478C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Echipamente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Materiale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la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livrare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pe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Șantier</w:t>
            </w:r>
            <w:proofErr w:type="spellEnd"/>
          </w:p>
        </w:tc>
        <w:tc>
          <w:tcPr>
            <w:tcW w:w="4230" w:type="dxa"/>
          </w:tcPr>
          <w:p w14:paraId="7E301DDE" w14:textId="6F18BB1D" w:rsidR="009579F6" w:rsidRPr="00D123A3" w:rsidRDefault="008478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Neutilizat</w:t>
            </w:r>
            <w:proofErr w:type="spellEnd"/>
          </w:p>
          <w:p w14:paraId="16F6B8A6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</w:p>
          <w:p w14:paraId="1B159DDF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D123A3" w14:paraId="443F599B" w14:textId="77777777" w:rsidTr="005E2FA8">
        <w:tc>
          <w:tcPr>
            <w:tcW w:w="1615" w:type="dxa"/>
          </w:tcPr>
          <w:p w14:paraId="31943CCC" w14:textId="77777777" w:rsidR="009579F6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14.6.2</w:t>
            </w:r>
          </w:p>
        </w:tc>
        <w:tc>
          <w:tcPr>
            <w:tcW w:w="4505" w:type="dxa"/>
          </w:tcPr>
          <w:p w14:paraId="1EED1DF3" w14:textId="04B80FC2" w:rsidR="009579F6" w:rsidRPr="00D123A3" w:rsidRDefault="008478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Suma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minimă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plății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intermediare</w:t>
            </w:r>
            <w:proofErr w:type="spellEnd"/>
          </w:p>
        </w:tc>
        <w:tc>
          <w:tcPr>
            <w:tcW w:w="4230" w:type="dxa"/>
          </w:tcPr>
          <w:p w14:paraId="12167A78" w14:textId="1329A5DF" w:rsidR="009579F6" w:rsidRPr="00D123A3" w:rsidRDefault="008478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Conform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Situației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confirmate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Angajator</w:t>
            </w:r>
            <w:proofErr w:type="spellEnd"/>
          </w:p>
          <w:p w14:paraId="09A2C3D4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D123A3" w14:paraId="4E917961" w14:textId="77777777" w:rsidTr="005E2FA8">
        <w:tc>
          <w:tcPr>
            <w:tcW w:w="1615" w:type="dxa"/>
          </w:tcPr>
          <w:p w14:paraId="4D5D74FC" w14:textId="77777777" w:rsidR="000D0245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lastRenderedPageBreak/>
              <w:t>14.7(b)(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</w:tc>
        <w:tc>
          <w:tcPr>
            <w:tcW w:w="4505" w:type="dxa"/>
          </w:tcPr>
          <w:p w14:paraId="42640CEC" w14:textId="3CFC545F" w:rsidR="000D0245" w:rsidRPr="00D123A3" w:rsidRDefault="00F0188A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Perioada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care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Angajatorul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va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efectua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plățile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intermediare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către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Antreprenor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, conform Sub-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Clauzei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14.6 [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Plăți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Intermediare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]</w:t>
            </w:r>
          </w:p>
          <w:p w14:paraId="155DD40C" w14:textId="77777777" w:rsidR="00CD68B8" w:rsidRPr="00D123A3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4B9C846F" w14:textId="36E056D1" w:rsidR="000D0245" w:rsidRPr="00D123A3" w:rsidRDefault="00E17FE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30 </w:t>
            </w:r>
            <w:proofErr w:type="spellStart"/>
            <w:r w:rsidR="00F0188A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zile</w:t>
            </w:r>
            <w:proofErr w:type="spellEnd"/>
          </w:p>
        </w:tc>
      </w:tr>
      <w:tr w:rsidR="000D0245" w:rsidRPr="00D123A3" w14:paraId="02B94161" w14:textId="77777777" w:rsidTr="005E2FA8">
        <w:tc>
          <w:tcPr>
            <w:tcW w:w="1615" w:type="dxa"/>
          </w:tcPr>
          <w:p w14:paraId="3DEA5D06" w14:textId="77777777" w:rsidR="000D0245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14.7(b)(ii)</w:t>
            </w:r>
          </w:p>
        </w:tc>
        <w:tc>
          <w:tcPr>
            <w:tcW w:w="4505" w:type="dxa"/>
          </w:tcPr>
          <w:p w14:paraId="13508BA2" w14:textId="5E35EF63" w:rsidR="000D0245" w:rsidRPr="00D123A3" w:rsidRDefault="00F0188A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Perioada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care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Angajatorul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va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efectua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plățile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intermediare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către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Antreprenor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, conform Sub-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Clauzei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14.13 [Plata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Finală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]</w:t>
            </w:r>
          </w:p>
          <w:p w14:paraId="62FF8066" w14:textId="77777777" w:rsidR="00CD68B8" w:rsidRPr="00D123A3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7EEDC55B" w14:textId="39F42E37" w:rsidR="000D0245" w:rsidRPr="00D123A3" w:rsidRDefault="00E17FE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30 </w:t>
            </w:r>
            <w:proofErr w:type="spellStart"/>
            <w:r w:rsidR="00F0188A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zile</w:t>
            </w:r>
            <w:proofErr w:type="spellEnd"/>
            <w:r w:rsidRPr="00D123A3" w:rsidDel="00E17FE7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</w:p>
        </w:tc>
      </w:tr>
      <w:tr w:rsidR="000D0245" w:rsidRPr="00D123A3" w14:paraId="616D40AC" w14:textId="77777777" w:rsidTr="005E2FA8">
        <w:tc>
          <w:tcPr>
            <w:tcW w:w="1615" w:type="dxa"/>
          </w:tcPr>
          <w:p w14:paraId="180DC988" w14:textId="77777777" w:rsidR="000D0245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14.7(c)</w:t>
            </w:r>
          </w:p>
        </w:tc>
        <w:tc>
          <w:tcPr>
            <w:tcW w:w="4505" w:type="dxa"/>
          </w:tcPr>
          <w:p w14:paraId="14098DC9" w14:textId="40B97EB7" w:rsidR="000D0245" w:rsidRPr="00D123A3" w:rsidRDefault="00F0188A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Perioada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care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Angajatorul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va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efectua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plata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finală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către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Antreprenor</w:t>
            </w:r>
            <w:proofErr w:type="spellEnd"/>
          </w:p>
          <w:p w14:paraId="63F92F16" w14:textId="77777777" w:rsidR="00CD68B8" w:rsidRPr="00D123A3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6990572D" w14:textId="26ADCD6A" w:rsidR="000D0245" w:rsidRPr="00D123A3" w:rsidRDefault="00E17FE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30 </w:t>
            </w:r>
            <w:proofErr w:type="spellStart"/>
            <w:r w:rsidR="00F0188A"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zile</w:t>
            </w:r>
            <w:proofErr w:type="spellEnd"/>
          </w:p>
        </w:tc>
      </w:tr>
      <w:tr w:rsidR="000D0245" w:rsidRPr="00D123A3" w14:paraId="412AD74E" w14:textId="77777777" w:rsidTr="005E2FA8">
        <w:tc>
          <w:tcPr>
            <w:tcW w:w="1615" w:type="dxa"/>
          </w:tcPr>
          <w:p w14:paraId="3756F2D5" w14:textId="77777777" w:rsidR="000D0245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14.8</w:t>
            </w:r>
          </w:p>
        </w:tc>
        <w:tc>
          <w:tcPr>
            <w:tcW w:w="4505" w:type="dxa"/>
          </w:tcPr>
          <w:p w14:paraId="4D9119E2" w14:textId="05372342" w:rsidR="000D0245" w:rsidRPr="00D123A3" w:rsidRDefault="00F0188A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Dobânzi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întârzierea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plății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(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puncte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procentuale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peste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rata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medie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bancară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credite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pe termen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scurt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, conform sub-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paragrafului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(a)</w:t>
            </w:r>
          </w:p>
          <w:p w14:paraId="1DAEA1E2" w14:textId="77777777" w:rsidR="00CD68B8" w:rsidRPr="00D123A3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1D3AC15E" w14:textId="77777777" w:rsidR="00F0188A" w:rsidRPr="00D123A3" w:rsidRDefault="00F0188A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Penalități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fixe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întârziere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de 0,05% din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suma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restantă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fiecare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zi de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întârziere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. </w:t>
            </w:r>
          </w:p>
          <w:p w14:paraId="1CB26A4E" w14:textId="754CC552" w:rsidR="00C73717" w:rsidRPr="00D123A3" w:rsidRDefault="00F0188A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Referințele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la rata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medie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bancară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credite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pe termen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scurt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sunt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excluse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neaplicabile</w:t>
            </w:r>
            <w:proofErr w:type="spellEnd"/>
            <w:r w:rsidR="00C73717"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.</w:t>
            </w:r>
          </w:p>
          <w:p w14:paraId="4F852009" w14:textId="062B10FF" w:rsidR="00C73717" w:rsidRPr="00D123A3" w:rsidRDefault="00C7371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D123A3" w14:paraId="147098B1" w14:textId="77777777" w:rsidTr="005E2FA8">
        <w:tc>
          <w:tcPr>
            <w:tcW w:w="1615" w:type="dxa"/>
          </w:tcPr>
          <w:p w14:paraId="2392A39B" w14:textId="77777777" w:rsidR="000D0245" w:rsidRPr="00D123A3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14.11.1(b)</w:t>
            </w:r>
          </w:p>
        </w:tc>
        <w:tc>
          <w:tcPr>
            <w:tcW w:w="4505" w:type="dxa"/>
          </w:tcPr>
          <w:p w14:paraId="529ABFFA" w14:textId="1AAA87D4" w:rsidR="000D0245" w:rsidRPr="00D123A3" w:rsidRDefault="00F0188A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Numărul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copii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suplimentare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hârtie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ale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Situației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finale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provizorii</w:t>
            </w:r>
            <w:proofErr w:type="spellEnd"/>
          </w:p>
          <w:p w14:paraId="19B6C681" w14:textId="77777777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13EA0939" w14:textId="7885FC5C" w:rsidR="000D0245" w:rsidRPr="00D123A3" w:rsidRDefault="00F0188A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D123A3">
              <w:rPr>
                <w:rFonts w:ascii="Arial Narrow" w:hAnsi="Arial Narrow"/>
              </w:rPr>
              <w:t>1 (</w:t>
            </w:r>
            <w:proofErr w:type="spellStart"/>
            <w:r w:rsidRPr="00D123A3">
              <w:rPr>
                <w:rFonts w:ascii="Arial Narrow" w:hAnsi="Arial Narrow"/>
              </w:rPr>
              <w:t>una</w:t>
            </w:r>
            <w:proofErr w:type="spellEnd"/>
            <w:r w:rsidRPr="00D123A3">
              <w:rPr>
                <w:rFonts w:ascii="Arial Narrow" w:hAnsi="Arial Narrow"/>
              </w:rPr>
              <w:t xml:space="preserve">) </w:t>
            </w:r>
            <w:proofErr w:type="spellStart"/>
            <w:r w:rsidRPr="00D123A3">
              <w:rPr>
                <w:rFonts w:ascii="Arial Narrow" w:hAnsi="Arial Narrow"/>
              </w:rPr>
              <w:t>copie</w:t>
            </w:r>
            <w:proofErr w:type="spellEnd"/>
            <w:r w:rsidRPr="00D123A3">
              <w:rPr>
                <w:rFonts w:ascii="Arial Narrow" w:hAnsi="Arial Narrow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</w:rPr>
              <w:t>suplimentară</w:t>
            </w:r>
            <w:proofErr w:type="spellEnd"/>
            <w:r w:rsidRPr="00D123A3">
              <w:rPr>
                <w:rFonts w:ascii="Arial Narrow" w:hAnsi="Arial Narrow"/>
              </w:rPr>
              <w:t xml:space="preserve"> pe </w:t>
            </w:r>
            <w:proofErr w:type="spellStart"/>
            <w:r w:rsidRPr="00D123A3">
              <w:rPr>
                <w:rFonts w:ascii="Arial Narrow" w:hAnsi="Arial Narrow"/>
              </w:rPr>
              <w:t>hârtie</w:t>
            </w:r>
            <w:proofErr w:type="spellEnd"/>
            <w:r w:rsidRPr="00D123A3">
              <w:rPr>
                <w:rFonts w:ascii="Arial Narrow" w:hAnsi="Arial Narrow"/>
              </w:rPr>
              <w:t xml:space="preserve"> a </w:t>
            </w:r>
            <w:proofErr w:type="spellStart"/>
            <w:r w:rsidRPr="00D123A3">
              <w:rPr>
                <w:rFonts w:ascii="Arial Narrow" w:hAnsi="Arial Narrow"/>
              </w:rPr>
              <w:t>Situației</w:t>
            </w:r>
            <w:proofErr w:type="spellEnd"/>
            <w:r w:rsidRPr="00D123A3">
              <w:rPr>
                <w:rFonts w:ascii="Arial Narrow" w:hAnsi="Arial Narrow"/>
              </w:rPr>
              <w:t xml:space="preserve"> finale </w:t>
            </w:r>
            <w:proofErr w:type="spellStart"/>
            <w:r w:rsidRPr="00D123A3">
              <w:rPr>
                <w:rFonts w:ascii="Arial Narrow" w:hAnsi="Arial Narrow"/>
              </w:rPr>
              <w:t>provizorii</w:t>
            </w:r>
            <w:proofErr w:type="spellEnd"/>
          </w:p>
        </w:tc>
      </w:tr>
      <w:tr w:rsidR="000D0245" w:rsidRPr="00D123A3" w14:paraId="2D72EDAB" w14:textId="77777777" w:rsidTr="005E2FA8">
        <w:tc>
          <w:tcPr>
            <w:tcW w:w="1615" w:type="dxa"/>
          </w:tcPr>
          <w:p w14:paraId="3E9E6EA1" w14:textId="77777777" w:rsidR="000D0245" w:rsidRPr="00D123A3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14.15</w:t>
            </w:r>
          </w:p>
        </w:tc>
        <w:tc>
          <w:tcPr>
            <w:tcW w:w="4505" w:type="dxa"/>
          </w:tcPr>
          <w:p w14:paraId="5F06F665" w14:textId="1DF9944B" w:rsidR="000D024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Monedele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plata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Prețului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Contractului</w:t>
            </w:r>
            <w:proofErr w:type="spellEnd"/>
          </w:p>
        </w:tc>
        <w:tc>
          <w:tcPr>
            <w:tcW w:w="4230" w:type="dxa"/>
          </w:tcPr>
          <w:p w14:paraId="4B6C14BB" w14:textId="77777777" w:rsidR="000D024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D123A3">
              <w:rPr>
                <w:rFonts w:ascii="Arial Narrow" w:hAnsi="Arial Narrow" w:cs="HelveticaNeue-Light"/>
                <w:sz w:val="22"/>
                <w:szCs w:val="22"/>
              </w:rPr>
              <w:t>RON (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conversie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din EUR la data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facturii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conform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cursului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comunicat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de Banca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Națională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României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)</w:t>
            </w:r>
          </w:p>
          <w:p w14:paraId="68A8C3F8" w14:textId="781F2B61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D123A3" w14:paraId="11BAC2DD" w14:textId="77777777" w:rsidTr="005E2FA8">
        <w:tc>
          <w:tcPr>
            <w:tcW w:w="1615" w:type="dxa"/>
          </w:tcPr>
          <w:p w14:paraId="2D14742B" w14:textId="77777777" w:rsidR="000D0245" w:rsidRPr="00D123A3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14.15(a)(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</w:tc>
        <w:tc>
          <w:tcPr>
            <w:tcW w:w="4505" w:type="dxa"/>
          </w:tcPr>
          <w:p w14:paraId="46C4F72E" w14:textId="77777777" w:rsidR="00956D25" w:rsidRPr="00D123A3" w:rsidRDefault="00956D25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Proporțiile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sau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sumele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monedă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locală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străină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: </w:t>
            </w:r>
            <w:r w:rsidRPr="00D123A3">
              <w:rPr>
                <w:rFonts w:ascii="Arial Narrow" w:eastAsiaTheme="minorHAnsi" w:hAnsi="Arial Narrow" w:cs="HelveticaNeueLTStd-Lt"/>
              </w:rPr>
              <w:br/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Locală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:</w:t>
            </w:r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r w:rsidRPr="00D123A3">
              <w:rPr>
                <w:rFonts w:ascii="Arial Narrow" w:eastAsiaTheme="minorHAnsi" w:hAnsi="Arial Narrow" w:cs="HelveticaNeueLTStd-Lt"/>
              </w:rPr>
              <w:t>……</w:t>
            </w:r>
          </w:p>
          <w:p w14:paraId="27A18712" w14:textId="26180A27" w:rsidR="0031072E" w:rsidRPr="00D123A3" w:rsidRDefault="00956D25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Străină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: …</w:t>
            </w:r>
            <w:proofErr w:type="gramStart"/>
            <w:r w:rsidRPr="00D123A3">
              <w:rPr>
                <w:rFonts w:ascii="Arial Narrow" w:eastAsiaTheme="minorHAnsi" w:hAnsi="Arial Narrow" w:cs="HelveticaNeueLTStd-Lt"/>
              </w:rPr>
              <w:t>…..</w:t>
            </w:r>
            <w:proofErr w:type="gramEnd"/>
          </w:p>
        </w:tc>
        <w:tc>
          <w:tcPr>
            <w:tcW w:w="4230" w:type="dxa"/>
          </w:tcPr>
          <w:p w14:paraId="5163D1FD" w14:textId="77777777" w:rsidR="000D024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Toate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plățile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se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vor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efectua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moneda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RON (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conversie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din EUR la data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facturii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conform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cursului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comunicat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de Banca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Națională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României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)</w:t>
            </w:r>
          </w:p>
          <w:p w14:paraId="525B4033" w14:textId="40FD8D7B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D123A3" w14:paraId="496F08B1" w14:textId="77777777" w:rsidTr="005E2FA8">
        <w:tc>
          <w:tcPr>
            <w:tcW w:w="1615" w:type="dxa"/>
          </w:tcPr>
          <w:p w14:paraId="44D26610" w14:textId="77777777" w:rsidR="000D0245" w:rsidRPr="00D123A3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14.15(c)</w:t>
            </w:r>
          </w:p>
        </w:tc>
        <w:tc>
          <w:tcPr>
            <w:tcW w:w="4505" w:type="dxa"/>
          </w:tcPr>
          <w:p w14:paraId="28E92F9B" w14:textId="04D54285" w:rsidR="000D024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Monede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proporții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plata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penalităților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întârziere</w:t>
            </w:r>
            <w:proofErr w:type="spellEnd"/>
          </w:p>
        </w:tc>
        <w:tc>
          <w:tcPr>
            <w:tcW w:w="4230" w:type="dxa"/>
          </w:tcPr>
          <w:p w14:paraId="14D40595" w14:textId="3CDD9B15" w:rsidR="00990E4B" w:rsidRPr="00D123A3" w:rsidRDefault="00956D25" w:rsidP="004D3C30">
            <w:pPr>
              <w:adjustRightInd w:val="0"/>
              <w:jc w:val="both"/>
              <w:rPr>
                <w:rFonts w:ascii="Arial Narrow" w:hAnsi="Arial Narrow" w:cs="HelveticaNeue-Light"/>
              </w:rPr>
            </w:pPr>
            <w:r w:rsidRPr="00D123A3">
              <w:rPr>
                <w:rFonts w:ascii="Arial Narrow" w:hAnsi="Arial Narrow" w:cs="HelveticaNeue-Light"/>
              </w:rPr>
              <w:t>RON (</w:t>
            </w:r>
            <w:proofErr w:type="spellStart"/>
            <w:r w:rsidRPr="00D123A3">
              <w:rPr>
                <w:rFonts w:ascii="Arial Narrow" w:hAnsi="Arial Narrow" w:cs="HelveticaNeue-Light"/>
              </w:rPr>
              <w:t>conversie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din EUR la data </w:t>
            </w:r>
            <w:proofErr w:type="spellStart"/>
            <w:r w:rsidRPr="00D123A3">
              <w:rPr>
                <w:rFonts w:ascii="Arial Narrow" w:hAnsi="Arial Narrow" w:cs="HelveticaNeue-Light"/>
              </w:rPr>
              <w:t>facturii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conform </w:t>
            </w:r>
            <w:proofErr w:type="spellStart"/>
            <w:r w:rsidRPr="00D123A3">
              <w:rPr>
                <w:rFonts w:ascii="Arial Narrow" w:hAnsi="Arial Narrow" w:cs="HelveticaNeue-Light"/>
              </w:rPr>
              <w:t>cursului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</w:rPr>
              <w:t>comunicat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de Banca </w:t>
            </w:r>
            <w:proofErr w:type="spellStart"/>
            <w:r w:rsidRPr="00D123A3">
              <w:rPr>
                <w:rFonts w:ascii="Arial Narrow" w:hAnsi="Arial Narrow" w:cs="HelveticaNeue-Light"/>
              </w:rPr>
              <w:t>Națională</w:t>
            </w:r>
            <w:proofErr w:type="spellEnd"/>
            <w:r w:rsidRPr="00D123A3">
              <w:rPr>
                <w:rFonts w:ascii="Arial Narrow" w:hAnsi="Arial Narrow" w:cs="HelveticaNeue-Light"/>
              </w:rPr>
              <w:t xml:space="preserve"> a </w:t>
            </w:r>
            <w:proofErr w:type="spellStart"/>
            <w:r w:rsidRPr="00D123A3">
              <w:rPr>
                <w:rFonts w:ascii="Arial Narrow" w:hAnsi="Arial Narrow" w:cs="HelveticaNeue-Light"/>
              </w:rPr>
              <w:t>României</w:t>
            </w:r>
            <w:proofErr w:type="spellEnd"/>
            <w:r w:rsidRPr="00D123A3">
              <w:rPr>
                <w:rFonts w:ascii="Arial Narrow" w:hAnsi="Arial Narrow" w:cs="HelveticaNeue-Light"/>
              </w:rPr>
              <w:t>)</w:t>
            </w:r>
          </w:p>
          <w:p w14:paraId="24E6E86B" w14:textId="77777777" w:rsidR="000D0245" w:rsidRPr="00D123A3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D123A3" w14:paraId="4EC775E9" w14:textId="77777777" w:rsidTr="005E2FA8">
        <w:tc>
          <w:tcPr>
            <w:tcW w:w="1615" w:type="dxa"/>
          </w:tcPr>
          <w:p w14:paraId="43AD5481" w14:textId="77777777" w:rsidR="000D0245" w:rsidRPr="00D123A3" w:rsidRDefault="00460CFC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14.15(g)</w:t>
            </w:r>
          </w:p>
        </w:tc>
        <w:tc>
          <w:tcPr>
            <w:tcW w:w="4505" w:type="dxa"/>
          </w:tcPr>
          <w:p w14:paraId="6B8FA969" w14:textId="443CE956" w:rsidR="000D024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Rate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schimb</w:t>
            </w:r>
            <w:proofErr w:type="spellEnd"/>
          </w:p>
        </w:tc>
        <w:tc>
          <w:tcPr>
            <w:tcW w:w="4230" w:type="dxa"/>
          </w:tcPr>
          <w:p w14:paraId="5F60513A" w14:textId="0BC1D6D9" w:rsidR="000D024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Cursul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valutar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comunicat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de Banca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Națională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României</w:t>
            </w:r>
            <w:proofErr w:type="spellEnd"/>
            <w:r w:rsidRPr="00D123A3">
              <w:rPr>
                <w:rFonts w:ascii="Arial Narrow" w:hAnsi="Arial Narrow" w:cs="HelveticaNeue-Light"/>
                <w:sz w:val="22"/>
                <w:szCs w:val="22"/>
              </w:rPr>
              <w:t xml:space="preserve"> la data </w:t>
            </w:r>
            <w:proofErr w:type="spellStart"/>
            <w:r w:rsidRPr="00D123A3">
              <w:rPr>
                <w:rFonts w:ascii="Arial Narrow" w:hAnsi="Arial Narrow" w:cs="HelveticaNeue-Light"/>
                <w:sz w:val="22"/>
                <w:szCs w:val="22"/>
              </w:rPr>
              <w:t>facturii</w:t>
            </w:r>
            <w:proofErr w:type="spellEnd"/>
          </w:p>
          <w:p w14:paraId="0163051A" w14:textId="478086EA" w:rsidR="00CD68B8" w:rsidRPr="00D123A3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D123A3" w14:paraId="0CDBA0C2" w14:textId="77777777" w:rsidTr="005E2FA8">
        <w:tc>
          <w:tcPr>
            <w:tcW w:w="1615" w:type="dxa"/>
          </w:tcPr>
          <w:p w14:paraId="55033FB7" w14:textId="77777777" w:rsidR="000D0245" w:rsidRPr="00D123A3" w:rsidRDefault="00460CFC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17.2(d)</w:t>
            </w:r>
          </w:p>
        </w:tc>
        <w:tc>
          <w:tcPr>
            <w:tcW w:w="4505" w:type="dxa"/>
          </w:tcPr>
          <w:p w14:paraId="58EE0563" w14:textId="3463AB46" w:rsidR="000D0245" w:rsidRPr="00D123A3" w:rsidRDefault="00956D25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Forțe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ale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naturii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,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riscurile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cărora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sunt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alocate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Antreprenorului</w:t>
            </w:r>
            <w:proofErr w:type="spellEnd"/>
          </w:p>
          <w:p w14:paraId="78B02D23" w14:textId="77777777" w:rsidR="00D37380" w:rsidRPr="00D123A3" w:rsidRDefault="00D3738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19C099DE" w14:textId="3131BAA1" w:rsidR="000D024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Toate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forțele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naturii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Evenimentele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Excepționale</w:t>
            </w:r>
            <w:proofErr w:type="spellEnd"/>
          </w:p>
        </w:tc>
      </w:tr>
      <w:tr w:rsidR="000D0245" w:rsidRPr="00D123A3" w14:paraId="4610543A" w14:textId="77777777" w:rsidTr="005E2FA8">
        <w:tc>
          <w:tcPr>
            <w:tcW w:w="1615" w:type="dxa"/>
          </w:tcPr>
          <w:p w14:paraId="60B2F469" w14:textId="77777777" w:rsidR="000D0245" w:rsidRPr="00D123A3" w:rsidRDefault="00460CFC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19.1</w:t>
            </w:r>
          </w:p>
        </w:tc>
        <w:tc>
          <w:tcPr>
            <w:tcW w:w="4505" w:type="dxa"/>
          </w:tcPr>
          <w:p w14:paraId="061AA8BF" w14:textId="77777777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Limite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permise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deductibilitate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:</w:t>
            </w:r>
          </w:p>
          <w:p w14:paraId="5F27C730" w14:textId="0ACCFC77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solicitată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pe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Lucrări</w:t>
            </w:r>
            <w:proofErr w:type="spellEnd"/>
          </w:p>
          <w:p w14:paraId="5233B803" w14:textId="7721C991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solicitată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Bunuri</w:t>
            </w:r>
            <w:proofErr w:type="spellEnd"/>
          </w:p>
          <w:p w14:paraId="323D4355" w14:textId="67A6AA5B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solicitată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răspunderea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profesională</w:t>
            </w:r>
            <w:proofErr w:type="spellEnd"/>
          </w:p>
          <w:p w14:paraId="550A1856" w14:textId="7FE24DE1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solicitată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răspunderea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privind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conformitatea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cu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scopul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(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dacă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este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necesară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  <w:p w14:paraId="3FF04B93" w14:textId="598477BE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solicitată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vătămarea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persoanelor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pagube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materiale</w:t>
            </w:r>
            <w:proofErr w:type="spellEnd"/>
          </w:p>
          <w:p w14:paraId="659A80C1" w14:textId="49F28E63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solicitată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vătămarea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angajaților</w:t>
            </w:r>
            <w:proofErr w:type="spellEnd"/>
          </w:p>
          <w:p w14:paraId="59EE3FAE" w14:textId="0461A832" w:rsidR="00956D2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alte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asigurări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impuse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Legi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sau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practici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locale</w:t>
            </w:r>
          </w:p>
          <w:p w14:paraId="6D7306B6" w14:textId="794D480C" w:rsidR="00EF1AF9" w:rsidRPr="00D123A3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70D56854" w14:textId="3A045DD9" w:rsidR="000D0245" w:rsidRPr="00D123A3" w:rsidRDefault="00956D2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Fără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limite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deductibilitate</w:t>
            </w:r>
            <w:proofErr w:type="spellEnd"/>
          </w:p>
        </w:tc>
      </w:tr>
      <w:tr w:rsidR="000D0245" w:rsidRPr="00D123A3" w14:paraId="4029F334" w14:textId="77777777" w:rsidTr="005E2FA8">
        <w:tc>
          <w:tcPr>
            <w:tcW w:w="1615" w:type="dxa"/>
          </w:tcPr>
          <w:p w14:paraId="7B7C1CB1" w14:textId="77777777" w:rsidR="000D0245" w:rsidRPr="00D123A3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19.2.1(b)</w:t>
            </w:r>
          </w:p>
        </w:tc>
        <w:tc>
          <w:tcPr>
            <w:tcW w:w="4505" w:type="dxa"/>
          </w:tcPr>
          <w:p w14:paraId="6365BA85" w14:textId="26DC185F" w:rsidR="000D0245" w:rsidRPr="00D123A3" w:rsidRDefault="00F24352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Sumă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suplimentară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asigurat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(ca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procent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din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valoarea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înlocuire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,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dacă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este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mai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mică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sau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mai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mare de 15%)</w:t>
            </w:r>
          </w:p>
        </w:tc>
        <w:tc>
          <w:tcPr>
            <w:tcW w:w="4230" w:type="dxa"/>
          </w:tcPr>
          <w:p w14:paraId="50B162D9" w14:textId="58094F03" w:rsidR="000D0245" w:rsidRPr="00D123A3" w:rsidRDefault="00CA0B7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15% </w:t>
            </w:r>
          </w:p>
        </w:tc>
      </w:tr>
      <w:tr w:rsidR="000D0245" w:rsidRPr="00D123A3" w14:paraId="0D481D30" w14:textId="77777777" w:rsidTr="005E2FA8">
        <w:tc>
          <w:tcPr>
            <w:tcW w:w="1615" w:type="dxa"/>
          </w:tcPr>
          <w:p w14:paraId="2463D999" w14:textId="77777777" w:rsidR="000D0245" w:rsidRPr="00D123A3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19.2.1(iv)</w:t>
            </w:r>
          </w:p>
        </w:tc>
        <w:tc>
          <w:tcPr>
            <w:tcW w:w="4505" w:type="dxa"/>
          </w:tcPr>
          <w:p w14:paraId="259F95E7" w14:textId="050A31FB" w:rsidR="00D37380" w:rsidRPr="00D123A3" w:rsidRDefault="00F24352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D123A3">
              <w:rPr>
                <w:rFonts w:ascii="Arial Narrow" w:eastAsiaTheme="minorHAnsi" w:hAnsi="Arial Narrow" w:cs="HelveticaNeueLTStd-Lt"/>
              </w:rPr>
              <w:t xml:space="preserve">Lista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riscurilor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generate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Evenimente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Excepționale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care nu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vor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fi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excluse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din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asigurarea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Lucrărilor</w:t>
            </w:r>
            <w:proofErr w:type="spellEnd"/>
          </w:p>
        </w:tc>
        <w:tc>
          <w:tcPr>
            <w:tcW w:w="4230" w:type="dxa"/>
          </w:tcPr>
          <w:p w14:paraId="6A63A777" w14:textId="1A4E823E" w:rsidR="00E0116B" w:rsidRPr="00D123A3" w:rsidRDefault="00F24352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Evenimentele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Excepționale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vor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fi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acoperite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asigurarea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Lucrări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nu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vor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fi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excluse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</w:t>
            </w:r>
            <w:r w:rsidRPr="00D123A3">
              <w:rPr>
                <w:rFonts w:ascii="Arial Narrow" w:hAnsi="Arial Narrow"/>
                <w:sz w:val="22"/>
                <w:szCs w:val="22"/>
              </w:rPr>
              <w:t xml:space="preserve">in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aceasta</w:t>
            </w:r>
            <w:proofErr w:type="spellEnd"/>
            <w:r w:rsidR="00E0116B" w:rsidRPr="00D123A3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6469828" w14:textId="06CD97E6" w:rsidR="00F24352" w:rsidRPr="00D123A3" w:rsidRDefault="00F24352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D123A3" w14:paraId="3E3B40B2" w14:textId="77777777" w:rsidTr="005E2FA8">
        <w:tc>
          <w:tcPr>
            <w:tcW w:w="1615" w:type="dxa"/>
          </w:tcPr>
          <w:p w14:paraId="22946839" w14:textId="77777777" w:rsidR="000D0245" w:rsidRPr="00D123A3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19.2.2</w:t>
            </w:r>
          </w:p>
        </w:tc>
        <w:tc>
          <w:tcPr>
            <w:tcW w:w="4505" w:type="dxa"/>
          </w:tcPr>
          <w:p w14:paraId="68332BE8" w14:textId="71DF0DC7" w:rsidR="00D37380" w:rsidRPr="00D123A3" w:rsidRDefault="00F24352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Extinderea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asigurării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necesare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Bunuri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: … </w:t>
            </w: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br/>
              <w:t xml:space="preserve">Suma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necesară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Bunuri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: …</w:t>
            </w:r>
          </w:p>
        </w:tc>
        <w:tc>
          <w:tcPr>
            <w:tcW w:w="4230" w:type="dxa"/>
          </w:tcPr>
          <w:p w14:paraId="100257CF" w14:textId="77777777" w:rsidR="00E93FBD" w:rsidRPr="00D123A3" w:rsidRDefault="00F24352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Valoarea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totală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înlocuire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Bunurilor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inclusiv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livrarea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pe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Șantier</w:t>
            </w:r>
            <w:proofErr w:type="spellEnd"/>
          </w:p>
          <w:p w14:paraId="0E2861C3" w14:textId="5020A626" w:rsidR="00F24352" w:rsidRPr="00D123A3" w:rsidRDefault="00F24352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072E" w:rsidRPr="00D123A3" w14:paraId="3AE732F5" w14:textId="77777777" w:rsidTr="005E2FA8">
        <w:tc>
          <w:tcPr>
            <w:tcW w:w="1615" w:type="dxa"/>
          </w:tcPr>
          <w:p w14:paraId="022DB1C1" w14:textId="77777777" w:rsidR="0031072E" w:rsidRPr="00D123A3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lastRenderedPageBreak/>
              <w:t>19.2.3(a)</w:t>
            </w:r>
          </w:p>
        </w:tc>
        <w:tc>
          <w:tcPr>
            <w:tcW w:w="4505" w:type="dxa"/>
          </w:tcPr>
          <w:p w14:paraId="11640B3F" w14:textId="2BCFF10D" w:rsidR="0031072E" w:rsidRPr="00D123A3" w:rsidRDefault="00D3019A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D123A3">
              <w:rPr>
                <w:rFonts w:ascii="Arial Narrow" w:eastAsiaTheme="minorHAnsi" w:hAnsi="Arial Narrow" w:cs="HelveticaNeueLTStd-Lt"/>
              </w:rPr>
              <w:t xml:space="preserve">Suma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asigurată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necesară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răspunderea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încălcarea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obligațiilor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profesionale</w:t>
            </w:r>
            <w:proofErr w:type="spellEnd"/>
          </w:p>
          <w:p w14:paraId="2E08D85C" w14:textId="02B55C03" w:rsidR="00D37380" w:rsidRPr="00D123A3" w:rsidRDefault="00D3738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24611173" w14:textId="2E709420" w:rsidR="0031072E" w:rsidRPr="00D123A3" w:rsidRDefault="00D3019A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4.000.000 EUR per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eveniment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10.000.000 EUR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total</w:t>
            </w:r>
          </w:p>
        </w:tc>
      </w:tr>
      <w:tr w:rsidR="0031072E" w:rsidRPr="00D123A3" w14:paraId="4C5F6F92" w14:textId="77777777" w:rsidTr="005E2FA8">
        <w:tc>
          <w:tcPr>
            <w:tcW w:w="1615" w:type="dxa"/>
          </w:tcPr>
          <w:p w14:paraId="529AB419" w14:textId="77777777" w:rsidR="0031072E" w:rsidRPr="00D123A3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19.2.3(b)</w:t>
            </w:r>
          </w:p>
        </w:tc>
        <w:tc>
          <w:tcPr>
            <w:tcW w:w="4505" w:type="dxa"/>
          </w:tcPr>
          <w:p w14:paraId="461017AC" w14:textId="17381068" w:rsidR="0031072E" w:rsidRPr="00D123A3" w:rsidRDefault="00D3019A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Asigurare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necesară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răspunderea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privind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conformitatea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cu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scopul</w:t>
            </w:r>
            <w:proofErr w:type="spellEnd"/>
          </w:p>
          <w:p w14:paraId="13FC0DC8" w14:textId="7ECFE00A" w:rsidR="00D37380" w:rsidRPr="00D123A3" w:rsidRDefault="00D3738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47A97E4F" w14:textId="76BE2773" w:rsidR="0031072E" w:rsidRPr="00D123A3" w:rsidRDefault="00D3019A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>Da</w:t>
            </w:r>
          </w:p>
        </w:tc>
      </w:tr>
      <w:tr w:rsidR="0031072E" w:rsidRPr="00D123A3" w14:paraId="00C75E0D" w14:textId="77777777" w:rsidTr="005E2FA8">
        <w:tc>
          <w:tcPr>
            <w:tcW w:w="1615" w:type="dxa"/>
          </w:tcPr>
          <w:p w14:paraId="044809D6" w14:textId="77777777" w:rsidR="0031072E" w:rsidRPr="00D123A3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19.2.3</w:t>
            </w:r>
          </w:p>
        </w:tc>
        <w:tc>
          <w:tcPr>
            <w:tcW w:w="4505" w:type="dxa"/>
          </w:tcPr>
          <w:p w14:paraId="5AAE0964" w14:textId="06B0FCCF" w:rsidR="00D37380" w:rsidRPr="00D123A3" w:rsidRDefault="00D3019A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Perioada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asigurării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necesare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răspunderea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încălcarea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obligațiilor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profesionale</w:t>
            </w:r>
            <w:proofErr w:type="spellEnd"/>
          </w:p>
        </w:tc>
        <w:tc>
          <w:tcPr>
            <w:tcW w:w="4230" w:type="dxa"/>
          </w:tcPr>
          <w:p w14:paraId="61AB3970" w14:textId="0149EA8D" w:rsidR="00D3019A" w:rsidRPr="00D123A3" w:rsidRDefault="00D3019A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Până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la data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emiterii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Certificatului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Performanță</w:t>
            </w:r>
            <w:proofErr w:type="spellEnd"/>
          </w:p>
        </w:tc>
      </w:tr>
      <w:tr w:rsidR="00D3019A" w:rsidRPr="00D123A3" w14:paraId="160DF21A" w14:textId="77777777" w:rsidTr="005E2FA8">
        <w:tc>
          <w:tcPr>
            <w:tcW w:w="1615" w:type="dxa"/>
          </w:tcPr>
          <w:p w14:paraId="7B6FBC76" w14:textId="77777777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19.2.4</w:t>
            </w:r>
          </w:p>
        </w:tc>
        <w:tc>
          <w:tcPr>
            <w:tcW w:w="4505" w:type="dxa"/>
          </w:tcPr>
          <w:p w14:paraId="520700E7" w14:textId="77777777" w:rsidR="00D3019A" w:rsidRPr="00D123A3" w:rsidRDefault="00D3019A" w:rsidP="00D3019A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D123A3">
              <w:rPr>
                <w:rFonts w:ascii="Arial Narrow" w:eastAsiaTheme="minorHAnsi" w:hAnsi="Arial Narrow" w:cs="HelveticaNeueLTStd-Lt"/>
              </w:rPr>
              <w:t xml:space="preserve">Suma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asigurată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necesară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vătămarea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persoanelor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pagube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materiale</w:t>
            </w:r>
            <w:proofErr w:type="spellEnd"/>
          </w:p>
          <w:p w14:paraId="089DED5D" w14:textId="0CDC39F2" w:rsidR="00D3019A" w:rsidRPr="00D123A3" w:rsidRDefault="00D3019A" w:rsidP="00D3019A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2DA7B66B" w14:textId="485AED5E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4.000.000 EUR per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eveniment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și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10.000.000 EUR </w:t>
            </w:r>
            <w:proofErr w:type="spellStart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>în</w:t>
            </w:r>
            <w:proofErr w:type="spellEnd"/>
            <w:r w:rsidRPr="00D123A3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total</w:t>
            </w:r>
          </w:p>
        </w:tc>
      </w:tr>
      <w:tr w:rsidR="00D3019A" w:rsidRPr="00D123A3" w14:paraId="39481055" w14:textId="77777777" w:rsidTr="005E2FA8">
        <w:tc>
          <w:tcPr>
            <w:tcW w:w="1615" w:type="dxa"/>
          </w:tcPr>
          <w:p w14:paraId="300D9102" w14:textId="77777777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19.2.6</w:t>
            </w:r>
          </w:p>
        </w:tc>
        <w:tc>
          <w:tcPr>
            <w:tcW w:w="4505" w:type="dxa"/>
          </w:tcPr>
          <w:p w14:paraId="152437BE" w14:textId="77777777" w:rsidR="00D3019A" w:rsidRPr="00D123A3" w:rsidRDefault="00D3019A" w:rsidP="00D3019A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D123A3">
              <w:rPr>
                <w:rFonts w:ascii="Arial Narrow" w:eastAsiaTheme="minorHAnsi" w:hAnsi="Arial Narrow" w:cs="HelveticaNeueLTStd-Lt"/>
              </w:rPr>
              <w:t xml:space="preserve">Alte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asigurări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cerute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de Legi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de practica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locală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 xml:space="preserve"> (</w:t>
            </w:r>
            <w:proofErr w:type="spellStart"/>
            <w:r w:rsidRPr="00D123A3">
              <w:rPr>
                <w:rFonts w:ascii="Arial Narrow" w:eastAsiaTheme="minorHAnsi" w:hAnsi="Arial Narrow" w:cs="HelveticaNeueLTStd-Lt"/>
              </w:rPr>
              <w:t>detalii</w:t>
            </w:r>
            <w:proofErr w:type="spellEnd"/>
            <w:r w:rsidRPr="00D123A3">
              <w:rPr>
                <w:rFonts w:ascii="Arial Narrow" w:eastAsiaTheme="minorHAnsi" w:hAnsi="Arial Narrow" w:cs="HelveticaNeueLTStd-Lt"/>
              </w:rPr>
              <w:t>)</w:t>
            </w:r>
          </w:p>
          <w:p w14:paraId="1380D119" w14:textId="471D8CF6" w:rsidR="00D3019A" w:rsidRPr="00D123A3" w:rsidRDefault="00D3019A" w:rsidP="00D3019A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4FE2579D" w14:textId="775DDD20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Conform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Legilor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aplicabile</w:t>
            </w:r>
            <w:proofErr w:type="spellEnd"/>
          </w:p>
        </w:tc>
      </w:tr>
      <w:tr w:rsidR="00D3019A" w:rsidRPr="00D123A3" w14:paraId="57F5BC4F" w14:textId="77777777" w:rsidTr="005E2FA8">
        <w:tc>
          <w:tcPr>
            <w:tcW w:w="1615" w:type="dxa"/>
          </w:tcPr>
          <w:p w14:paraId="1CA74EBE" w14:textId="77777777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21.1</w:t>
            </w:r>
          </w:p>
        </w:tc>
        <w:tc>
          <w:tcPr>
            <w:tcW w:w="4505" w:type="dxa"/>
          </w:tcPr>
          <w:p w14:paraId="59849BE6" w14:textId="75674495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Perioada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pentru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numirea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DAAB</w:t>
            </w:r>
          </w:p>
        </w:tc>
        <w:tc>
          <w:tcPr>
            <w:tcW w:w="4230" w:type="dxa"/>
          </w:tcPr>
          <w:p w14:paraId="030EBCED" w14:textId="77777777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Nu se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folosește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/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neaplicabil</w:t>
            </w:r>
            <w:proofErr w:type="spellEnd"/>
          </w:p>
          <w:p w14:paraId="4F5DAE54" w14:textId="4BEDAFD9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3019A" w:rsidRPr="00D123A3" w14:paraId="5CC63B1B" w14:textId="77777777" w:rsidTr="005E2FA8">
        <w:tc>
          <w:tcPr>
            <w:tcW w:w="1615" w:type="dxa"/>
          </w:tcPr>
          <w:p w14:paraId="0945FCD7" w14:textId="77777777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21.1</w:t>
            </w:r>
          </w:p>
        </w:tc>
        <w:tc>
          <w:tcPr>
            <w:tcW w:w="4505" w:type="dxa"/>
          </w:tcPr>
          <w:p w14:paraId="0A70A297" w14:textId="7201BD8E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Componența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DAAB</w:t>
            </w:r>
          </w:p>
          <w:p w14:paraId="5D018B49" w14:textId="710E6E32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1F495ECA" w14:textId="6010BD86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Nu se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folosește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/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neaplicabil</w:t>
            </w:r>
            <w:proofErr w:type="spellEnd"/>
          </w:p>
        </w:tc>
      </w:tr>
      <w:tr w:rsidR="00D3019A" w:rsidRPr="00D123A3" w14:paraId="4E19C5F6" w14:textId="77777777" w:rsidTr="005E2FA8">
        <w:tc>
          <w:tcPr>
            <w:tcW w:w="1615" w:type="dxa"/>
          </w:tcPr>
          <w:p w14:paraId="3BD65ED7" w14:textId="77777777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21.1</w:t>
            </w:r>
          </w:p>
        </w:tc>
        <w:tc>
          <w:tcPr>
            <w:tcW w:w="4505" w:type="dxa"/>
          </w:tcPr>
          <w:p w14:paraId="202D58C3" w14:textId="77777777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Lista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membrilor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propuși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ai DAAB:</w:t>
            </w:r>
          </w:p>
          <w:p w14:paraId="1B466290" w14:textId="77C271DA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propuși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Angajator</w:t>
            </w:r>
            <w:proofErr w:type="spellEnd"/>
          </w:p>
          <w:p w14:paraId="0BA3559C" w14:textId="1417FFF1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-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propuși</w:t>
            </w:r>
            <w:proofErr w:type="spellEnd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 de </w:t>
            </w:r>
            <w:proofErr w:type="spellStart"/>
            <w:r w:rsidRPr="00D123A3">
              <w:rPr>
                <w:rFonts w:ascii="Arial Narrow" w:eastAsiaTheme="minorHAnsi" w:hAnsi="Arial Narrow" w:cs="HelveticaNeueLTStd-Lt"/>
                <w:sz w:val="22"/>
                <w:szCs w:val="22"/>
              </w:rPr>
              <w:t>Antreprenor</w:t>
            </w:r>
            <w:proofErr w:type="spellEnd"/>
          </w:p>
          <w:p w14:paraId="40DB2E6B" w14:textId="06B2FAA6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33909E68" w14:textId="28D8AFCC" w:rsidR="00D3019A" w:rsidRPr="00D123A3" w:rsidRDefault="00D3019A" w:rsidP="00D3019A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123A3">
              <w:rPr>
                <w:rFonts w:ascii="Arial Narrow" w:hAnsi="Arial Narrow"/>
                <w:sz w:val="22"/>
                <w:szCs w:val="22"/>
              </w:rPr>
              <w:t xml:space="preserve">Nu se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folosește</w:t>
            </w:r>
            <w:proofErr w:type="spellEnd"/>
            <w:r w:rsidRPr="00D123A3">
              <w:rPr>
                <w:rFonts w:ascii="Arial Narrow" w:hAnsi="Arial Narrow"/>
                <w:sz w:val="22"/>
                <w:szCs w:val="22"/>
              </w:rPr>
              <w:t xml:space="preserve"> / </w:t>
            </w:r>
            <w:proofErr w:type="spellStart"/>
            <w:r w:rsidRPr="00D123A3">
              <w:rPr>
                <w:rFonts w:ascii="Arial Narrow" w:hAnsi="Arial Narrow"/>
                <w:sz w:val="22"/>
                <w:szCs w:val="22"/>
              </w:rPr>
              <w:t>neaplicabil</w:t>
            </w:r>
            <w:proofErr w:type="spellEnd"/>
          </w:p>
        </w:tc>
      </w:tr>
    </w:tbl>
    <w:p w14:paraId="301E43E7" w14:textId="77777777" w:rsidR="005E2FA8" w:rsidRPr="00D123A3" w:rsidRDefault="005E2FA8" w:rsidP="004D3C30">
      <w:pPr>
        <w:jc w:val="both"/>
        <w:rPr>
          <w:rFonts w:ascii="Arial Narrow" w:hAnsi="Arial Narrow"/>
        </w:rPr>
      </w:pPr>
    </w:p>
    <w:p w14:paraId="17267A8C" w14:textId="77777777" w:rsidR="002C4A5E" w:rsidRPr="00D123A3" w:rsidRDefault="002C4A5E" w:rsidP="004D3C30">
      <w:pPr>
        <w:jc w:val="both"/>
        <w:rPr>
          <w:rFonts w:ascii="Arial Narrow" w:hAnsi="Arial Narrow"/>
        </w:rPr>
      </w:pPr>
    </w:p>
    <w:p w14:paraId="11B3D1F1" w14:textId="1C3CEF02" w:rsidR="002C4A5E" w:rsidRPr="00D123A3" w:rsidRDefault="0056185C" w:rsidP="004D3C30">
      <w:pPr>
        <w:pStyle w:val="BodyText"/>
        <w:ind w:left="757"/>
        <w:jc w:val="both"/>
        <w:rPr>
          <w:rFonts w:ascii="Arial Narrow" w:hAnsi="Arial Narrow"/>
          <w:sz w:val="22"/>
          <w:szCs w:val="22"/>
        </w:rPr>
      </w:pPr>
      <w:proofErr w:type="spellStart"/>
      <w:r w:rsidRPr="00D123A3">
        <w:rPr>
          <w:rFonts w:ascii="Arial Narrow" w:hAnsi="Arial Narrow"/>
          <w:sz w:val="22"/>
          <w:szCs w:val="22"/>
        </w:rPr>
        <w:t>Definiția</w:t>
      </w:r>
      <w:proofErr w:type="spellEnd"/>
      <w:r w:rsidRPr="00D123A3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D123A3">
        <w:rPr>
          <w:rFonts w:ascii="Arial Narrow" w:hAnsi="Arial Narrow"/>
          <w:sz w:val="22"/>
          <w:szCs w:val="22"/>
        </w:rPr>
        <w:t>Secțiunilor</w:t>
      </w:r>
      <w:proofErr w:type="spellEnd"/>
      <w:r w:rsidRPr="00D123A3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D123A3">
        <w:rPr>
          <w:rFonts w:ascii="Arial Narrow" w:hAnsi="Arial Narrow"/>
          <w:sz w:val="22"/>
          <w:szCs w:val="22"/>
        </w:rPr>
        <w:t>dacă</w:t>
      </w:r>
      <w:proofErr w:type="spellEnd"/>
      <w:r w:rsidRPr="00D123A3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D123A3">
        <w:rPr>
          <w:rFonts w:ascii="Arial Narrow" w:hAnsi="Arial Narrow"/>
          <w:sz w:val="22"/>
          <w:szCs w:val="22"/>
        </w:rPr>
        <w:t>există</w:t>
      </w:r>
      <w:proofErr w:type="spellEnd"/>
      <w:r w:rsidRPr="00D123A3">
        <w:rPr>
          <w:rFonts w:ascii="Arial Narrow" w:hAnsi="Arial Narrow"/>
          <w:sz w:val="22"/>
          <w:szCs w:val="22"/>
        </w:rPr>
        <w:t>)</w:t>
      </w:r>
      <w:r w:rsidR="002C4A5E" w:rsidRPr="00D123A3">
        <w:rPr>
          <w:rFonts w:ascii="Arial Narrow" w:hAnsi="Arial Narrow"/>
          <w:sz w:val="22"/>
          <w:szCs w:val="22"/>
        </w:rPr>
        <w:t>:</w:t>
      </w:r>
    </w:p>
    <w:p w14:paraId="3A89D1E2" w14:textId="77777777" w:rsidR="002C4A5E" w:rsidRPr="00D123A3" w:rsidRDefault="002C4A5E" w:rsidP="004D3C30">
      <w:pPr>
        <w:pStyle w:val="BodyText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9"/>
        <w:gridCol w:w="2109"/>
        <w:gridCol w:w="2109"/>
        <w:gridCol w:w="2109"/>
      </w:tblGrid>
      <w:tr w:rsidR="002C4A5E" w:rsidRPr="00D123A3" w14:paraId="7E9AED99" w14:textId="77777777" w:rsidTr="00C634E5">
        <w:trPr>
          <w:trHeight w:val="1353"/>
        </w:trPr>
        <w:tc>
          <w:tcPr>
            <w:tcW w:w="2109" w:type="dxa"/>
            <w:tcBorders>
              <w:bottom w:val="single" w:sz="8" w:space="0" w:color="000000"/>
              <w:right w:val="single" w:sz="8" w:space="0" w:color="000000"/>
            </w:tcBorders>
          </w:tcPr>
          <w:p w14:paraId="0E628866" w14:textId="6C46E1E6" w:rsidR="002C4A5E" w:rsidRPr="00D123A3" w:rsidRDefault="0056185C" w:rsidP="004D3C30">
            <w:pPr>
              <w:pStyle w:val="TableParagraph"/>
              <w:ind w:left="160" w:right="150"/>
              <w:jc w:val="both"/>
              <w:rPr>
                <w:rFonts w:ascii="Arial Narrow" w:hAnsi="Arial Narrow" w:cs="Times New Roman"/>
              </w:rPr>
            </w:pPr>
            <w:proofErr w:type="spellStart"/>
            <w:r w:rsidRPr="00D123A3">
              <w:rPr>
                <w:rFonts w:ascii="Arial Narrow" w:hAnsi="Arial Narrow" w:cs="Times New Roman"/>
              </w:rPr>
              <w:t>Descrierea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părților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din </w:t>
            </w:r>
            <w:proofErr w:type="spellStart"/>
            <w:r w:rsidRPr="00D123A3">
              <w:rPr>
                <w:rFonts w:ascii="Arial Narrow" w:hAnsi="Arial Narrow" w:cs="Times New Roman"/>
              </w:rPr>
              <w:t>Lucrări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care </w:t>
            </w:r>
            <w:proofErr w:type="spellStart"/>
            <w:r w:rsidRPr="00D123A3">
              <w:rPr>
                <w:rFonts w:ascii="Arial Narrow" w:hAnsi="Arial Narrow" w:cs="Times New Roman"/>
              </w:rPr>
              <w:t>vor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fi </w:t>
            </w:r>
            <w:proofErr w:type="spellStart"/>
            <w:r w:rsidRPr="00D123A3">
              <w:rPr>
                <w:rFonts w:ascii="Arial Narrow" w:hAnsi="Arial Narrow" w:cs="Times New Roman"/>
              </w:rPr>
              <w:t>desemnate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ca </w:t>
            </w:r>
            <w:proofErr w:type="spellStart"/>
            <w:r w:rsidRPr="00D123A3">
              <w:rPr>
                <w:rFonts w:ascii="Arial Narrow" w:hAnsi="Arial Narrow" w:cs="Times New Roman"/>
              </w:rPr>
              <w:t>Secțiune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în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scopul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Contractului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(Sub-</w:t>
            </w:r>
            <w:proofErr w:type="spellStart"/>
            <w:r w:rsidRPr="00D123A3">
              <w:rPr>
                <w:rFonts w:ascii="Arial Narrow" w:hAnsi="Arial Narrow" w:cs="Times New Roman"/>
              </w:rPr>
              <w:t>Clauză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1.1.66)</w:t>
            </w:r>
          </w:p>
        </w:tc>
        <w:tc>
          <w:tcPr>
            <w:tcW w:w="2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0029E" w14:textId="20E9413A" w:rsidR="0056185C" w:rsidRPr="00D123A3" w:rsidRDefault="0056185C" w:rsidP="004D3C30">
            <w:pPr>
              <w:pStyle w:val="TableParagraph"/>
              <w:ind w:left="218" w:right="208"/>
              <w:jc w:val="both"/>
              <w:rPr>
                <w:rFonts w:ascii="Arial Narrow" w:hAnsi="Arial Narrow" w:cs="Times New Roman"/>
              </w:rPr>
            </w:pPr>
            <w:proofErr w:type="spellStart"/>
            <w:r w:rsidRPr="00D123A3">
              <w:rPr>
                <w:rFonts w:ascii="Arial Narrow" w:hAnsi="Arial Narrow" w:cs="Times New Roman"/>
              </w:rPr>
              <w:t>Valoare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: </w:t>
            </w:r>
            <w:proofErr w:type="spellStart"/>
            <w:r w:rsidRPr="00D123A3">
              <w:rPr>
                <w:rFonts w:ascii="Arial Narrow" w:hAnsi="Arial Narrow" w:cs="Times New Roman"/>
              </w:rPr>
              <w:t>Procent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</w:p>
          <w:p w14:paraId="75E1FD90" w14:textId="77777777" w:rsidR="0056185C" w:rsidRPr="00D123A3" w:rsidRDefault="0056185C" w:rsidP="004D3C30">
            <w:pPr>
              <w:pStyle w:val="TableParagraph"/>
              <w:ind w:left="218" w:right="208"/>
              <w:jc w:val="both"/>
              <w:rPr>
                <w:rFonts w:ascii="Arial Narrow" w:hAnsi="Arial Narrow" w:cs="Times New Roman"/>
              </w:rPr>
            </w:pPr>
            <w:r w:rsidRPr="00D123A3">
              <w:rPr>
                <w:rFonts w:ascii="Arial Narrow" w:hAnsi="Arial Narrow" w:cs="Times New Roman"/>
              </w:rPr>
              <w:t xml:space="preserve">din </w:t>
            </w:r>
            <w:proofErr w:type="spellStart"/>
            <w:r w:rsidRPr="00D123A3">
              <w:rPr>
                <w:rFonts w:ascii="Arial Narrow" w:hAnsi="Arial Narrow" w:cs="Times New Roman"/>
              </w:rPr>
              <w:t>Prețul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</w:p>
          <w:p w14:paraId="0D2745E9" w14:textId="77777777" w:rsidR="002C4A5E" w:rsidRPr="00D123A3" w:rsidRDefault="0056185C" w:rsidP="004D3C30">
            <w:pPr>
              <w:pStyle w:val="TableParagraph"/>
              <w:ind w:left="218" w:right="208"/>
              <w:jc w:val="both"/>
              <w:rPr>
                <w:rFonts w:ascii="Arial Narrow" w:hAnsi="Arial Narrow" w:cs="Times New Roman"/>
              </w:rPr>
            </w:pPr>
            <w:proofErr w:type="spellStart"/>
            <w:r w:rsidRPr="00D123A3">
              <w:rPr>
                <w:rFonts w:ascii="Arial Narrow" w:hAnsi="Arial Narrow" w:cs="Times New Roman"/>
              </w:rPr>
              <w:t>Contractului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(Sub-</w:t>
            </w:r>
            <w:proofErr w:type="spellStart"/>
            <w:r w:rsidRPr="00D123A3">
              <w:rPr>
                <w:rFonts w:ascii="Arial Narrow" w:hAnsi="Arial Narrow" w:cs="Times New Roman"/>
              </w:rPr>
              <w:t>Clauză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14.9)</w:t>
            </w:r>
          </w:p>
          <w:p w14:paraId="1F1C3433" w14:textId="60213B04" w:rsidR="0056185C" w:rsidRPr="00D123A3" w:rsidRDefault="0056185C" w:rsidP="004D3C30">
            <w:pPr>
              <w:pStyle w:val="TableParagraph"/>
              <w:ind w:left="218" w:right="208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B47B2" w14:textId="60289983" w:rsidR="002C4A5E" w:rsidRPr="00D123A3" w:rsidRDefault="0056185C" w:rsidP="004D3C30">
            <w:pPr>
              <w:pStyle w:val="TableParagraph"/>
              <w:ind w:left="140" w:right="169"/>
              <w:jc w:val="both"/>
              <w:rPr>
                <w:rFonts w:ascii="Arial Narrow" w:hAnsi="Arial Narrow" w:cs="Times New Roman"/>
              </w:rPr>
            </w:pPr>
            <w:r w:rsidRPr="00D123A3">
              <w:rPr>
                <w:rFonts w:ascii="Arial Narrow" w:hAnsi="Arial Narrow" w:cs="Times New Roman"/>
              </w:rPr>
              <w:t xml:space="preserve">Termen de </w:t>
            </w:r>
            <w:proofErr w:type="spellStart"/>
            <w:r w:rsidRPr="00D123A3">
              <w:rPr>
                <w:rFonts w:ascii="Arial Narrow" w:hAnsi="Arial Narrow" w:cs="Times New Roman"/>
              </w:rPr>
              <w:t>finalizare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(Sub-</w:t>
            </w:r>
            <w:proofErr w:type="spellStart"/>
            <w:r w:rsidRPr="00D123A3">
              <w:rPr>
                <w:rFonts w:ascii="Arial Narrow" w:hAnsi="Arial Narrow" w:cs="Times New Roman"/>
              </w:rPr>
              <w:t>Clauză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1.1.76)</w:t>
            </w:r>
          </w:p>
        </w:tc>
        <w:tc>
          <w:tcPr>
            <w:tcW w:w="2109" w:type="dxa"/>
            <w:tcBorders>
              <w:left w:val="single" w:sz="8" w:space="0" w:color="000000"/>
              <w:bottom w:val="single" w:sz="8" w:space="0" w:color="000000"/>
            </w:tcBorders>
          </w:tcPr>
          <w:p w14:paraId="03CA2FDD" w14:textId="4F7C37FB" w:rsidR="002C4A5E" w:rsidRPr="00D123A3" w:rsidRDefault="0056185C" w:rsidP="004D3C30">
            <w:pPr>
              <w:pStyle w:val="TableParagraph"/>
              <w:ind w:left="101" w:right="118"/>
              <w:jc w:val="both"/>
              <w:rPr>
                <w:rFonts w:ascii="Arial Narrow" w:hAnsi="Arial Narrow" w:cs="Times New Roman"/>
              </w:rPr>
            </w:pPr>
            <w:r w:rsidRPr="00D123A3">
              <w:rPr>
                <w:rFonts w:ascii="Arial Narrow" w:hAnsi="Arial Narrow" w:cs="Times New Roman"/>
              </w:rPr>
              <w:t xml:space="preserve">Daune </w:t>
            </w:r>
            <w:proofErr w:type="spellStart"/>
            <w:r w:rsidRPr="00D123A3">
              <w:rPr>
                <w:rFonts w:ascii="Arial Narrow" w:hAnsi="Arial Narrow" w:cs="Times New Roman"/>
              </w:rPr>
              <w:t>întârziere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(Sub-</w:t>
            </w:r>
            <w:proofErr w:type="spellStart"/>
            <w:r w:rsidRPr="00D123A3">
              <w:rPr>
                <w:rFonts w:ascii="Arial Narrow" w:hAnsi="Arial Narrow" w:cs="Times New Roman"/>
              </w:rPr>
              <w:t>Clauză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8.8)</w:t>
            </w:r>
          </w:p>
        </w:tc>
      </w:tr>
      <w:tr w:rsidR="0056185C" w:rsidRPr="00D123A3" w14:paraId="316DC87E" w14:textId="77777777" w:rsidTr="00C634E5">
        <w:trPr>
          <w:trHeight w:val="320"/>
        </w:trPr>
        <w:tc>
          <w:tcPr>
            <w:tcW w:w="2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A0F41" w14:textId="7C02D689" w:rsidR="0056185C" w:rsidRPr="00D123A3" w:rsidRDefault="0056185C" w:rsidP="0056185C">
            <w:pPr>
              <w:pStyle w:val="TableParagraph"/>
              <w:jc w:val="center"/>
              <w:rPr>
                <w:rFonts w:ascii="Arial Narrow" w:hAnsi="Arial Narrow" w:cs="Times New Roman"/>
              </w:rPr>
            </w:pPr>
            <w:proofErr w:type="spellStart"/>
            <w:r w:rsidRPr="00D123A3">
              <w:rPr>
                <w:rFonts w:ascii="Arial Narrow" w:hAnsi="Arial Narrow" w:cs="Times New Roman"/>
              </w:rPr>
              <w:t>Nicio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Secțiune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desemnată</w:t>
            </w:r>
            <w:proofErr w:type="spellEnd"/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7F013" w14:textId="0DD95348" w:rsidR="0056185C" w:rsidRPr="00D123A3" w:rsidRDefault="0056185C" w:rsidP="0056185C">
            <w:pPr>
              <w:pStyle w:val="TableParagraph"/>
              <w:jc w:val="center"/>
              <w:rPr>
                <w:rFonts w:ascii="Arial Narrow" w:hAnsi="Arial Narrow" w:cs="Times New Roman"/>
              </w:rPr>
            </w:pPr>
            <w:proofErr w:type="spellStart"/>
            <w:r w:rsidRPr="00D123A3">
              <w:rPr>
                <w:rFonts w:ascii="Arial Narrow" w:hAnsi="Arial Narrow" w:cs="Times New Roman"/>
              </w:rPr>
              <w:t>Nicio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Secțiune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desemnată</w:t>
            </w:r>
            <w:proofErr w:type="spellEnd"/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20357" w14:textId="2D0DD912" w:rsidR="0056185C" w:rsidRPr="00D123A3" w:rsidRDefault="0056185C" w:rsidP="0056185C">
            <w:pPr>
              <w:pStyle w:val="TableParagraph"/>
              <w:jc w:val="center"/>
              <w:rPr>
                <w:rFonts w:ascii="Arial Narrow" w:hAnsi="Arial Narrow" w:cs="Times New Roman"/>
              </w:rPr>
            </w:pPr>
            <w:proofErr w:type="spellStart"/>
            <w:r w:rsidRPr="00D123A3">
              <w:rPr>
                <w:rFonts w:ascii="Arial Narrow" w:hAnsi="Arial Narrow" w:cs="Times New Roman"/>
              </w:rPr>
              <w:t>Nicio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Secțiune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desemnată</w:t>
            </w:r>
            <w:proofErr w:type="spellEnd"/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D6CC71" w14:textId="3B369F19" w:rsidR="0056185C" w:rsidRPr="00D123A3" w:rsidRDefault="0056185C" w:rsidP="0056185C">
            <w:pPr>
              <w:pStyle w:val="TableParagraph"/>
              <w:jc w:val="center"/>
              <w:rPr>
                <w:rFonts w:ascii="Arial Narrow" w:hAnsi="Arial Narrow" w:cs="Times New Roman"/>
              </w:rPr>
            </w:pPr>
            <w:proofErr w:type="spellStart"/>
            <w:r w:rsidRPr="00D123A3">
              <w:rPr>
                <w:rFonts w:ascii="Arial Narrow" w:hAnsi="Arial Narrow" w:cs="Times New Roman"/>
              </w:rPr>
              <w:t>Nicio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Secțiune</w:t>
            </w:r>
            <w:proofErr w:type="spellEnd"/>
            <w:r w:rsidRPr="00D123A3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D123A3">
              <w:rPr>
                <w:rFonts w:ascii="Arial Narrow" w:hAnsi="Arial Narrow" w:cs="Times New Roman"/>
              </w:rPr>
              <w:t>desemnată</w:t>
            </w:r>
            <w:proofErr w:type="spellEnd"/>
          </w:p>
        </w:tc>
      </w:tr>
      <w:tr w:rsidR="002C4A5E" w:rsidRPr="00D123A3" w14:paraId="1BC33E8B" w14:textId="77777777" w:rsidTr="00C634E5">
        <w:trPr>
          <w:trHeight w:val="320"/>
        </w:trPr>
        <w:tc>
          <w:tcPr>
            <w:tcW w:w="2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16183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6D354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61735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850FFD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</w:tr>
      <w:tr w:rsidR="002C4A5E" w:rsidRPr="00D123A3" w14:paraId="4D55D306" w14:textId="77777777" w:rsidTr="00C634E5">
        <w:trPr>
          <w:trHeight w:val="320"/>
        </w:trPr>
        <w:tc>
          <w:tcPr>
            <w:tcW w:w="2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327F9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14E41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3E270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12BFD3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</w:tr>
      <w:tr w:rsidR="002C4A5E" w:rsidRPr="00D123A3" w14:paraId="3B8C0819" w14:textId="77777777" w:rsidTr="00C634E5">
        <w:trPr>
          <w:trHeight w:val="325"/>
        </w:trPr>
        <w:tc>
          <w:tcPr>
            <w:tcW w:w="2109" w:type="dxa"/>
            <w:tcBorders>
              <w:top w:val="single" w:sz="8" w:space="0" w:color="000000"/>
              <w:right w:val="single" w:sz="8" w:space="0" w:color="000000"/>
            </w:tcBorders>
          </w:tcPr>
          <w:p w14:paraId="708D710E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372B28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87F8E26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</w:tcBorders>
          </w:tcPr>
          <w:p w14:paraId="607D21F1" w14:textId="77777777" w:rsidR="002C4A5E" w:rsidRPr="00D123A3" w:rsidRDefault="002C4A5E" w:rsidP="004D3C30">
            <w:pPr>
              <w:pStyle w:val="TableParagraph"/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3A38020F" w14:textId="77777777" w:rsidR="002C4A5E" w:rsidRPr="00D123A3" w:rsidRDefault="002C4A5E" w:rsidP="004D3C30">
      <w:pPr>
        <w:jc w:val="both"/>
        <w:rPr>
          <w:rFonts w:ascii="Arial Narrow" w:hAnsi="Arial Narrow"/>
        </w:rPr>
      </w:pPr>
    </w:p>
    <w:p w14:paraId="6236A809" w14:textId="77777777" w:rsidR="004D3C30" w:rsidRPr="00D123A3" w:rsidRDefault="004D3C30">
      <w:pPr>
        <w:jc w:val="both"/>
        <w:rPr>
          <w:rFonts w:ascii="Arial Narrow" w:hAnsi="Arial Narrow"/>
        </w:rPr>
      </w:pPr>
    </w:p>
    <w:sectPr w:rsidR="004D3C30" w:rsidRPr="00D123A3" w:rsidSect="0090766B">
      <w:type w:val="continuous"/>
      <w:pgSz w:w="11910" w:h="16840"/>
      <w:pgMar w:top="1350" w:right="900" w:bottom="280" w:left="1260" w:header="12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0D0D8" w14:textId="77777777" w:rsidR="004820AA" w:rsidRDefault="004820AA">
      <w:r>
        <w:separator/>
      </w:r>
    </w:p>
  </w:endnote>
  <w:endnote w:type="continuationSeparator" w:id="0">
    <w:p w14:paraId="273CC194" w14:textId="77777777" w:rsidR="004820AA" w:rsidRDefault="0048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altName w:val="Arial"/>
    <w:charset w:val="00"/>
    <w:family w:val="swiss"/>
    <w:pitch w:val="variable"/>
  </w:font>
  <w:font w:name="HelveticaNeueLTStd-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 Med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72AFB" w14:textId="77777777" w:rsidR="004820AA" w:rsidRDefault="004820AA">
      <w:r>
        <w:separator/>
      </w:r>
    </w:p>
  </w:footnote>
  <w:footnote w:type="continuationSeparator" w:id="0">
    <w:p w14:paraId="1454FD77" w14:textId="77777777" w:rsidR="004820AA" w:rsidRDefault="00482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BA1"/>
    <w:multiLevelType w:val="hybridMultilevel"/>
    <w:tmpl w:val="7F5C5366"/>
    <w:lvl w:ilvl="0" w:tplc="5448CC0C">
      <w:start w:val="1"/>
      <w:numFmt w:val="lowerRoman"/>
      <w:lvlText w:val="(%1)"/>
      <w:lvlJc w:val="left"/>
      <w:pPr>
        <w:ind w:left="25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7" w:hanging="360"/>
      </w:pPr>
    </w:lvl>
    <w:lvl w:ilvl="2" w:tplc="0409001B" w:tentative="1">
      <w:start w:val="1"/>
      <w:numFmt w:val="lowerRoman"/>
      <w:lvlText w:val="%3."/>
      <w:lvlJc w:val="right"/>
      <w:pPr>
        <w:ind w:left="3667" w:hanging="180"/>
      </w:pPr>
    </w:lvl>
    <w:lvl w:ilvl="3" w:tplc="0409000F" w:tentative="1">
      <w:start w:val="1"/>
      <w:numFmt w:val="decimal"/>
      <w:lvlText w:val="%4."/>
      <w:lvlJc w:val="left"/>
      <w:pPr>
        <w:ind w:left="4387" w:hanging="360"/>
      </w:pPr>
    </w:lvl>
    <w:lvl w:ilvl="4" w:tplc="04090019" w:tentative="1">
      <w:start w:val="1"/>
      <w:numFmt w:val="lowerLetter"/>
      <w:lvlText w:val="%5."/>
      <w:lvlJc w:val="left"/>
      <w:pPr>
        <w:ind w:left="5107" w:hanging="360"/>
      </w:pPr>
    </w:lvl>
    <w:lvl w:ilvl="5" w:tplc="0409001B" w:tentative="1">
      <w:start w:val="1"/>
      <w:numFmt w:val="lowerRoman"/>
      <w:lvlText w:val="%6."/>
      <w:lvlJc w:val="right"/>
      <w:pPr>
        <w:ind w:left="5827" w:hanging="180"/>
      </w:pPr>
    </w:lvl>
    <w:lvl w:ilvl="6" w:tplc="0409000F" w:tentative="1">
      <w:start w:val="1"/>
      <w:numFmt w:val="decimal"/>
      <w:lvlText w:val="%7."/>
      <w:lvlJc w:val="left"/>
      <w:pPr>
        <w:ind w:left="6547" w:hanging="360"/>
      </w:pPr>
    </w:lvl>
    <w:lvl w:ilvl="7" w:tplc="04090019" w:tentative="1">
      <w:start w:val="1"/>
      <w:numFmt w:val="lowerLetter"/>
      <w:lvlText w:val="%8."/>
      <w:lvlJc w:val="left"/>
      <w:pPr>
        <w:ind w:left="7267" w:hanging="360"/>
      </w:pPr>
    </w:lvl>
    <w:lvl w:ilvl="8" w:tplc="0409001B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1" w15:restartNumberingAfterBreak="0">
    <w:nsid w:val="1DE52037"/>
    <w:multiLevelType w:val="hybridMultilevel"/>
    <w:tmpl w:val="10447A9C"/>
    <w:lvl w:ilvl="0" w:tplc="40324942">
      <w:start w:val="1"/>
      <w:numFmt w:val="lowerRoman"/>
      <w:lvlText w:val="(%1)"/>
      <w:lvlJc w:val="left"/>
      <w:pPr>
        <w:ind w:left="322" w:hanging="189"/>
      </w:pPr>
      <w:rPr>
        <w:rFonts w:ascii="HelveticaNeueLT Std Lt" w:eastAsia="HelveticaNeueLT Std Lt" w:hAnsi="HelveticaNeueLT Std Lt" w:cs="HelveticaNeueLT Std Lt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B71C3736">
      <w:numFmt w:val="bullet"/>
      <w:lvlText w:val="•"/>
      <w:lvlJc w:val="left"/>
      <w:pPr>
        <w:ind w:left="1029" w:hanging="189"/>
      </w:pPr>
      <w:rPr>
        <w:rFonts w:hint="default"/>
        <w:lang w:val="en-US" w:eastAsia="en-US" w:bidi="ar-SA"/>
      </w:rPr>
    </w:lvl>
    <w:lvl w:ilvl="2" w:tplc="8716D920">
      <w:numFmt w:val="bullet"/>
      <w:lvlText w:val="•"/>
      <w:lvlJc w:val="left"/>
      <w:pPr>
        <w:ind w:left="1739" w:hanging="189"/>
      </w:pPr>
      <w:rPr>
        <w:rFonts w:hint="default"/>
        <w:lang w:val="en-US" w:eastAsia="en-US" w:bidi="ar-SA"/>
      </w:rPr>
    </w:lvl>
    <w:lvl w:ilvl="3" w:tplc="391081F4">
      <w:numFmt w:val="bullet"/>
      <w:lvlText w:val="•"/>
      <w:lvlJc w:val="left"/>
      <w:pPr>
        <w:ind w:left="2448" w:hanging="189"/>
      </w:pPr>
      <w:rPr>
        <w:rFonts w:hint="default"/>
        <w:lang w:val="en-US" w:eastAsia="en-US" w:bidi="ar-SA"/>
      </w:rPr>
    </w:lvl>
    <w:lvl w:ilvl="4" w:tplc="FC7CE0C2">
      <w:numFmt w:val="bullet"/>
      <w:lvlText w:val="•"/>
      <w:lvlJc w:val="left"/>
      <w:pPr>
        <w:ind w:left="3158" w:hanging="189"/>
      </w:pPr>
      <w:rPr>
        <w:rFonts w:hint="default"/>
        <w:lang w:val="en-US" w:eastAsia="en-US" w:bidi="ar-SA"/>
      </w:rPr>
    </w:lvl>
    <w:lvl w:ilvl="5" w:tplc="338AA908">
      <w:numFmt w:val="bullet"/>
      <w:lvlText w:val="•"/>
      <w:lvlJc w:val="left"/>
      <w:pPr>
        <w:ind w:left="3867" w:hanging="189"/>
      </w:pPr>
      <w:rPr>
        <w:rFonts w:hint="default"/>
        <w:lang w:val="en-US" w:eastAsia="en-US" w:bidi="ar-SA"/>
      </w:rPr>
    </w:lvl>
    <w:lvl w:ilvl="6" w:tplc="3CCE071A">
      <w:numFmt w:val="bullet"/>
      <w:lvlText w:val="•"/>
      <w:lvlJc w:val="left"/>
      <w:pPr>
        <w:ind w:left="4577" w:hanging="189"/>
      </w:pPr>
      <w:rPr>
        <w:rFonts w:hint="default"/>
        <w:lang w:val="en-US" w:eastAsia="en-US" w:bidi="ar-SA"/>
      </w:rPr>
    </w:lvl>
    <w:lvl w:ilvl="7" w:tplc="BE9C0324">
      <w:numFmt w:val="bullet"/>
      <w:lvlText w:val="•"/>
      <w:lvlJc w:val="left"/>
      <w:pPr>
        <w:ind w:left="5287" w:hanging="189"/>
      </w:pPr>
      <w:rPr>
        <w:rFonts w:hint="default"/>
        <w:lang w:val="en-US" w:eastAsia="en-US" w:bidi="ar-SA"/>
      </w:rPr>
    </w:lvl>
    <w:lvl w:ilvl="8" w:tplc="E1B20596">
      <w:numFmt w:val="bullet"/>
      <w:lvlText w:val="•"/>
      <w:lvlJc w:val="left"/>
      <w:pPr>
        <w:ind w:left="5996" w:hanging="189"/>
      </w:pPr>
      <w:rPr>
        <w:rFonts w:hint="default"/>
        <w:lang w:val="en-US" w:eastAsia="en-US" w:bidi="ar-SA"/>
      </w:rPr>
    </w:lvl>
  </w:abstractNum>
  <w:abstractNum w:abstractNumId="2" w15:restartNumberingAfterBreak="0">
    <w:nsid w:val="33AC135B"/>
    <w:multiLevelType w:val="hybridMultilevel"/>
    <w:tmpl w:val="045467DA"/>
    <w:lvl w:ilvl="0" w:tplc="46A455B2">
      <w:start w:val="1"/>
      <w:numFmt w:val="bullet"/>
      <w:lvlText w:val="-"/>
      <w:lvlJc w:val="left"/>
      <w:pPr>
        <w:ind w:left="720" w:hanging="360"/>
      </w:pPr>
      <w:rPr>
        <w:rFonts w:ascii="HelveticaNeueLTStd-Lt" w:eastAsiaTheme="minorHAnsi" w:hAnsi="HelveticaNeueLTStd-Lt" w:cs="HelveticaNeueLTStd-L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F5AB8"/>
    <w:multiLevelType w:val="hybridMultilevel"/>
    <w:tmpl w:val="07021684"/>
    <w:lvl w:ilvl="0" w:tplc="05328CF8">
      <w:start w:val="19"/>
      <w:numFmt w:val="decimal"/>
      <w:lvlText w:val="%1"/>
      <w:lvlJc w:val="left"/>
      <w:pPr>
        <w:ind w:left="2742" w:hanging="2041"/>
      </w:pPr>
      <w:rPr>
        <w:rFonts w:ascii="HelveticaNeueLT Std Lt" w:eastAsia="HelveticaNeueLT Std Lt" w:hAnsi="HelveticaNeueLT Std Lt" w:cs="HelveticaNeueLT Std Lt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6E0EB156">
      <w:numFmt w:val="bullet"/>
      <w:lvlText w:val="•"/>
      <w:lvlJc w:val="left"/>
      <w:pPr>
        <w:ind w:left="3398" w:hanging="2041"/>
      </w:pPr>
      <w:rPr>
        <w:rFonts w:hint="default"/>
        <w:lang w:val="en-US" w:eastAsia="en-US" w:bidi="ar-SA"/>
      </w:rPr>
    </w:lvl>
    <w:lvl w:ilvl="2" w:tplc="CD584FA8">
      <w:numFmt w:val="bullet"/>
      <w:lvlText w:val="•"/>
      <w:lvlJc w:val="left"/>
      <w:pPr>
        <w:ind w:left="4057" w:hanging="2041"/>
      </w:pPr>
      <w:rPr>
        <w:rFonts w:hint="default"/>
        <w:lang w:val="en-US" w:eastAsia="en-US" w:bidi="ar-SA"/>
      </w:rPr>
    </w:lvl>
    <w:lvl w:ilvl="3" w:tplc="541C27BC">
      <w:numFmt w:val="bullet"/>
      <w:lvlText w:val="•"/>
      <w:lvlJc w:val="left"/>
      <w:pPr>
        <w:ind w:left="4715" w:hanging="2041"/>
      </w:pPr>
      <w:rPr>
        <w:rFonts w:hint="default"/>
        <w:lang w:val="en-US" w:eastAsia="en-US" w:bidi="ar-SA"/>
      </w:rPr>
    </w:lvl>
    <w:lvl w:ilvl="4" w:tplc="D69CA498">
      <w:numFmt w:val="bullet"/>
      <w:lvlText w:val="•"/>
      <w:lvlJc w:val="left"/>
      <w:pPr>
        <w:ind w:left="5374" w:hanging="2041"/>
      </w:pPr>
      <w:rPr>
        <w:rFonts w:hint="default"/>
        <w:lang w:val="en-US" w:eastAsia="en-US" w:bidi="ar-SA"/>
      </w:rPr>
    </w:lvl>
    <w:lvl w:ilvl="5" w:tplc="F25E9AC8">
      <w:numFmt w:val="bullet"/>
      <w:lvlText w:val="•"/>
      <w:lvlJc w:val="left"/>
      <w:pPr>
        <w:ind w:left="6032" w:hanging="2041"/>
      </w:pPr>
      <w:rPr>
        <w:rFonts w:hint="default"/>
        <w:lang w:val="en-US" w:eastAsia="en-US" w:bidi="ar-SA"/>
      </w:rPr>
    </w:lvl>
    <w:lvl w:ilvl="6" w:tplc="96B4F878">
      <w:numFmt w:val="bullet"/>
      <w:lvlText w:val="•"/>
      <w:lvlJc w:val="left"/>
      <w:pPr>
        <w:ind w:left="6691" w:hanging="2041"/>
      </w:pPr>
      <w:rPr>
        <w:rFonts w:hint="default"/>
        <w:lang w:val="en-US" w:eastAsia="en-US" w:bidi="ar-SA"/>
      </w:rPr>
    </w:lvl>
    <w:lvl w:ilvl="7" w:tplc="C2828304">
      <w:numFmt w:val="bullet"/>
      <w:lvlText w:val="•"/>
      <w:lvlJc w:val="left"/>
      <w:pPr>
        <w:ind w:left="7349" w:hanging="2041"/>
      </w:pPr>
      <w:rPr>
        <w:rFonts w:hint="default"/>
        <w:lang w:val="en-US" w:eastAsia="en-US" w:bidi="ar-SA"/>
      </w:rPr>
    </w:lvl>
    <w:lvl w:ilvl="8" w:tplc="94808918">
      <w:numFmt w:val="bullet"/>
      <w:lvlText w:val="•"/>
      <w:lvlJc w:val="left"/>
      <w:pPr>
        <w:ind w:left="8008" w:hanging="2041"/>
      </w:pPr>
      <w:rPr>
        <w:rFonts w:hint="default"/>
        <w:lang w:val="en-US" w:eastAsia="en-US" w:bidi="ar-SA"/>
      </w:rPr>
    </w:lvl>
  </w:abstractNum>
  <w:abstractNum w:abstractNumId="4" w15:restartNumberingAfterBreak="0">
    <w:nsid w:val="663E2FCB"/>
    <w:multiLevelType w:val="hybridMultilevel"/>
    <w:tmpl w:val="7772CAFE"/>
    <w:lvl w:ilvl="0" w:tplc="02C0EDEA">
      <w:start w:val="1"/>
      <w:numFmt w:val="decimal"/>
      <w:lvlText w:val="%1"/>
      <w:lvlJc w:val="left"/>
      <w:pPr>
        <w:ind w:left="2742" w:hanging="2041"/>
      </w:pPr>
      <w:rPr>
        <w:rFonts w:ascii="HelveticaNeueLT Std Lt" w:eastAsia="HelveticaNeueLT Std Lt" w:hAnsi="HelveticaNeueLT Std Lt" w:cs="HelveticaNeueLT Std Lt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B950BD9A">
      <w:numFmt w:val="bullet"/>
      <w:lvlText w:val="•"/>
      <w:lvlJc w:val="left"/>
      <w:pPr>
        <w:ind w:left="3398" w:hanging="2041"/>
      </w:pPr>
      <w:rPr>
        <w:rFonts w:hint="default"/>
        <w:lang w:val="en-US" w:eastAsia="en-US" w:bidi="ar-SA"/>
      </w:rPr>
    </w:lvl>
    <w:lvl w:ilvl="2" w:tplc="4ED48F84">
      <w:numFmt w:val="bullet"/>
      <w:lvlText w:val="•"/>
      <w:lvlJc w:val="left"/>
      <w:pPr>
        <w:ind w:left="4057" w:hanging="2041"/>
      </w:pPr>
      <w:rPr>
        <w:rFonts w:hint="default"/>
        <w:lang w:val="en-US" w:eastAsia="en-US" w:bidi="ar-SA"/>
      </w:rPr>
    </w:lvl>
    <w:lvl w:ilvl="3" w:tplc="1E68DD74">
      <w:numFmt w:val="bullet"/>
      <w:lvlText w:val="•"/>
      <w:lvlJc w:val="left"/>
      <w:pPr>
        <w:ind w:left="4715" w:hanging="2041"/>
      </w:pPr>
      <w:rPr>
        <w:rFonts w:hint="default"/>
        <w:lang w:val="en-US" w:eastAsia="en-US" w:bidi="ar-SA"/>
      </w:rPr>
    </w:lvl>
    <w:lvl w:ilvl="4" w:tplc="492ED194">
      <w:numFmt w:val="bullet"/>
      <w:lvlText w:val="•"/>
      <w:lvlJc w:val="left"/>
      <w:pPr>
        <w:ind w:left="5374" w:hanging="2041"/>
      </w:pPr>
      <w:rPr>
        <w:rFonts w:hint="default"/>
        <w:lang w:val="en-US" w:eastAsia="en-US" w:bidi="ar-SA"/>
      </w:rPr>
    </w:lvl>
    <w:lvl w:ilvl="5" w:tplc="D55230E8">
      <w:numFmt w:val="bullet"/>
      <w:lvlText w:val="•"/>
      <w:lvlJc w:val="left"/>
      <w:pPr>
        <w:ind w:left="6032" w:hanging="2041"/>
      </w:pPr>
      <w:rPr>
        <w:rFonts w:hint="default"/>
        <w:lang w:val="en-US" w:eastAsia="en-US" w:bidi="ar-SA"/>
      </w:rPr>
    </w:lvl>
    <w:lvl w:ilvl="6" w:tplc="B0704676">
      <w:numFmt w:val="bullet"/>
      <w:lvlText w:val="•"/>
      <w:lvlJc w:val="left"/>
      <w:pPr>
        <w:ind w:left="6691" w:hanging="2041"/>
      </w:pPr>
      <w:rPr>
        <w:rFonts w:hint="default"/>
        <w:lang w:val="en-US" w:eastAsia="en-US" w:bidi="ar-SA"/>
      </w:rPr>
    </w:lvl>
    <w:lvl w:ilvl="7" w:tplc="A0E046AA">
      <w:numFmt w:val="bullet"/>
      <w:lvlText w:val="•"/>
      <w:lvlJc w:val="left"/>
      <w:pPr>
        <w:ind w:left="7349" w:hanging="2041"/>
      </w:pPr>
      <w:rPr>
        <w:rFonts w:hint="default"/>
        <w:lang w:val="en-US" w:eastAsia="en-US" w:bidi="ar-SA"/>
      </w:rPr>
    </w:lvl>
    <w:lvl w:ilvl="8" w:tplc="685E46DE">
      <w:numFmt w:val="bullet"/>
      <w:lvlText w:val="•"/>
      <w:lvlJc w:val="left"/>
      <w:pPr>
        <w:ind w:left="8008" w:hanging="2041"/>
      </w:pPr>
      <w:rPr>
        <w:rFonts w:hint="default"/>
        <w:lang w:val="en-US" w:eastAsia="en-US" w:bidi="ar-SA"/>
      </w:rPr>
    </w:lvl>
  </w:abstractNum>
  <w:abstractNum w:abstractNumId="5" w15:restartNumberingAfterBreak="0">
    <w:nsid w:val="66FC0F3D"/>
    <w:multiLevelType w:val="hybridMultilevel"/>
    <w:tmpl w:val="875A1050"/>
    <w:lvl w:ilvl="0" w:tplc="1C9A85A0">
      <w:numFmt w:val="bullet"/>
      <w:lvlText w:val="-"/>
      <w:lvlJc w:val="left"/>
      <w:pPr>
        <w:ind w:left="451" w:hanging="130"/>
      </w:pPr>
      <w:rPr>
        <w:rFonts w:ascii="HelveticaNeueLT Std Lt" w:eastAsia="HelveticaNeueLT Std Lt" w:hAnsi="HelveticaNeueLT Std Lt" w:cs="HelveticaNeueLT Std Lt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B4BE9518">
      <w:numFmt w:val="bullet"/>
      <w:lvlText w:val="•"/>
      <w:lvlJc w:val="left"/>
      <w:pPr>
        <w:ind w:left="924" w:hanging="130"/>
      </w:pPr>
      <w:rPr>
        <w:rFonts w:hint="default"/>
        <w:lang w:val="en-US" w:eastAsia="en-US" w:bidi="ar-SA"/>
      </w:rPr>
    </w:lvl>
    <w:lvl w:ilvl="2" w:tplc="610C8EAE">
      <w:numFmt w:val="bullet"/>
      <w:lvlText w:val="•"/>
      <w:lvlJc w:val="left"/>
      <w:pPr>
        <w:ind w:left="1388" w:hanging="130"/>
      </w:pPr>
      <w:rPr>
        <w:rFonts w:hint="default"/>
        <w:lang w:val="en-US" w:eastAsia="en-US" w:bidi="ar-SA"/>
      </w:rPr>
    </w:lvl>
    <w:lvl w:ilvl="3" w:tplc="175EB18E">
      <w:numFmt w:val="bullet"/>
      <w:lvlText w:val="•"/>
      <w:lvlJc w:val="left"/>
      <w:pPr>
        <w:ind w:left="1853" w:hanging="130"/>
      </w:pPr>
      <w:rPr>
        <w:rFonts w:hint="default"/>
        <w:lang w:val="en-US" w:eastAsia="en-US" w:bidi="ar-SA"/>
      </w:rPr>
    </w:lvl>
    <w:lvl w:ilvl="4" w:tplc="0D04BB06">
      <w:numFmt w:val="bullet"/>
      <w:lvlText w:val="•"/>
      <w:lvlJc w:val="left"/>
      <w:pPr>
        <w:ind w:left="2317" w:hanging="130"/>
      </w:pPr>
      <w:rPr>
        <w:rFonts w:hint="default"/>
        <w:lang w:val="en-US" w:eastAsia="en-US" w:bidi="ar-SA"/>
      </w:rPr>
    </w:lvl>
    <w:lvl w:ilvl="5" w:tplc="5A167056">
      <w:numFmt w:val="bullet"/>
      <w:lvlText w:val="•"/>
      <w:lvlJc w:val="left"/>
      <w:pPr>
        <w:ind w:left="2781" w:hanging="130"/>
      </w:pPr>
      <w:rPr>
        <w:rFonts w:hint="default"/>
        <w:lang w:val="en-US" w:eastAsia="en-US" w:bidi="ar-SA"/>
      </w:rPr>
    </w:lvl>
    <w:lvl w:ilvl="6" w:tplc="21042226">
      <w:numFmt w:val="bullet"/>
      <w:lvlText w:val="•"/>
      <w:lvlJc w:val="left"/>
      <w:pPr>
        <w:ind w:left="3246" w:hanging="130"/>
      </w:pPr>
      <w:rPr>
        <w:rFonts w:hint="default"/>
        <w:lang w:val="en-US" w:eastAsia="en-US" w:bidi="ar-SA"/>
      </w:rPr>
    </w:lvl>
    <w:lvl w:ilvl="7" w:tplc="5A4C6D0A">
      <w:numFmt w:val="bullet"/>
      <w:lvlText w:val="•"/>
      <w:lvlJc w:val="left"/>
      <w:pPr>
        <w:ind w:left="3710" w:hanging="130"/>
      </w:pPr>
      <w:rPr>
        <w:rFonts w:hint="default"/>
        <w:lang w:val="en-US" w:eastAsia="en-US" w:bidi="ar-SA"/>
      </w:rPr>
    </w:lvl>
    <w:lvl w:ilvl="8" w:tplc="8C8A203E">
      <w:numFmt w:val="bullet"/>
      <w:lvlText w:val="•"/>
      <w:lvlJc w:val="left"/>
      <w:pPr>
        <w:ind w:left="4174" w:hanging="130"/>
      </w:pPr>
      <w:rPr>
        <w:rFonts w:hint="default"/>
        <w:lang w:val="en-US" w:eastAsia="en-US" w:bidi="ar-SA"/>
      </w:rPr>
    </w:lvl>
  </w:abstractNum>
  <w:num w:numId="1" w16cid:durableId="1566455567">
    <w:abstractNumId w:val="5"/>
  </w:num>
  <w:num w:numId="2" w16cid:durableId="350187144">
    <w:abstractNumId w:val="1"/>
  </w:num>
  <w:num w:numId="3" w16cid:durableId="1410734697">
    <w:abstractNumId w:val="3"/>
  </w:num>
  <w:num w:numId="4" w16cid:durableId="291787432">
    <w:abstractNumId w:val="4"/>
  </w:num>
  <w:num w:numId="5" w16cid:durableId="1436245191">
    <w:abstractNumId w:val="0"/>
  </w:num>
  <w:num w:numId="6" w16cid:durableId="45555977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du Abrudan">
    <w15:presenceInfo w15:providerId="None" w15:userId="Radu Abrud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43D"/>
    <w:rsid w:val="00026B2F"/>
    <w:rsid w:val="000541FE"/>
    <w:rsid w:val="00097E48"/>
    <w:rsid w:val="000B25D6"/>
    <w:rsid w:val="000D0245"/>
    <w:rsid w:val="00192B99"/>
    <w:rsid w:val="001B18CB"/>
    <w:rsid w:val="001D568B"/>
    <w:rsid w:val="002150FB"/>
    <w:rsid w:val="00216FE8"/>
    <w:rsid w:val="00277B87"/>
    <w:rsid w:val="002C4A5E"/>
    <w:rsid w:val="002C6D28"/>
    <w:rsid w:val="0031072E"/>
    <w:rsid w:val="0036672C"/>
    <w:rsid w:val="003818C4"/>
    <w:rsid w:val="003D1847"/>
    <w:rsid w:val="003D1F89"/>
    <w:rsid w:val="003E35F2"/>
    <w:rsid w:val="00460CFC"/>
    <w:rsid w:val="004820AA"/>
    <w:rsid w:val="00486F6D"/>
    <w:rsid w:val="004B7C2D"/>
    <w:rsid w:val="004C7EC4"/>
    <w:rsid w:val="004D3C30"/>
    <w:rsid w:val="00555F1F"/>
    <w:rsid w:val="0056185C"/>
    <w:rsid w:val="00584921"/>
    <w:rsid w:val="005E2FA8"/>
    <w:rsid w:val="00616DDB"/>
    <w:rsid w:val="00627976"/>
    <w:rsid w:val="006A35F4"/>
    <w:rsid w:val="006C22D3"/>
    <w:rsid w:val="00713B2C"/>
    <w:rsid w:val="00751F9D"/>
    <w:rsid w:val="00771FAC"/>
    <w:rsid w:val="00785045"/>
    <w:rsid w:val="00792395"/>
    <w:rsid w:val="0079613F"/>
    <w:rsid w:val="007E4927"/>
    <w:rsid w:val="00813EA6"/>
    <w:rsid w:val="008478C0"/>
    <w:rsid w:val="00854E43"/>
    <w:rsid w:val="00862800"/>
    <w:rsid w:val="008D43C0"/>
    <w:rsid w:val="008F2F00"/>
    <w:rsid w:val="0090766B"/>
    <w:rsid w:val="00911A96"/>
    <w:rsid w:val="009469BE"/>
    <w:rsid w:val="00956D25"/>
    <w:rsid w:val="009579F6"/>
    <w:rsid w:val="00990E4B"/>
    <w:rsid w:val="00995B2B"/>
    <w:rsid w:val="009D7100"/>
    <w:rsid w:val="00A419E3"/>
    <w:rsid w:val="00A75B51"/>
    <w:rsid w:val="00AA0C30"/>
    <w:rsid w:val="00AE5D8E"/>
    <w:rsid w:val="00AF7118"/>
    <w:rsid w:val="00B450E0"/>
    <w:rsid w:val="00C33F06"/>
    <w:rsid w:val="00C42CFD"/>
    <w:rsid w:val="00C57F04"/>
    <w:rsid w:val="00C6097B"/>
    <w:rsid w:val="00C61C83"/>
    <w:rsid w:val="00C6543D"/>
    <w:rsid w:val="00C73717"/>
    <w:rsid w:val="00CA0B76"/>
    <w:rsid w:val="00CA34A9"/>
    <w:rsid w:val="00CD0322"/>
    <w:rsid w:val="00CD68B8"/>
    <w:rsid w:val="00D123A3"/>
    <w:rsid w:val="00D3019A"/>
    <w:rsid w:val="00D30214"/>
    <w:rsid w:val="00D37380"/>
    <w:rsid w:val="00D70547"/>
    <w:rsid w:val="00DE4BF8"/>
    <w:rsid w:val="00E0116B"/>
    <w:rsid w:val="00E17FE7"/>
    <w:rsid w:val="00E36EFD"/>
    <w:rsid w:val="00E776F0"/>
    <w:rsid w:val="00E93FBD"/>
    <w:rsid w:val="00EC2152"/>
    <w:rsid w:val="00EF1AF9"/>
    <w:rsid w:val="00F0188A"/>
    <w:rsid w:val="00F24352"/>
    <w:rsid w:val="00F2529E"/>
    <w:rsid w:val="00F3033D"/>
    <w:rsid w:val="00F450D4"/>
    <w:rsid w:val="00F76C94"/>
    <w:rsid w:val="00FD31DD"/>
    <w:rsid w:val="00FD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6DF22"/>
  <w15:docId w15:val="{2BEF262F-0157-4BCD-8889-DD6694FE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HelveticaNeueLT Std Lt" w:eastAsia="HelveticaNeueLT Std Lt" w:hAnsi="HelveticaNeueLT Std Lt" w:cs="HelveticaNeueLT Std Lt"/>
    </w:rPr>
  </w:style>
  <w:style w:type="paragraph" w:styleId="Heading1">
    <w:name w:val="heading 1"/>
    <w:basedOn w:val="Normal"/>
    <w:uiPriority w:val="1"/>
    <w:qFormat/>
    <w:pPr>
      <w:spacing w:before="77"/>
      <w:ind w:left="757"/>
      <w:outlineLvl w:val="0"/>
    </w:pPr>
    <w:rPr>
      <w:rFonts w:ascii="HelveticaNeueLT Std Med" w:eastAsia="HelveticaNeueLT Std Med" w:hAnsi="HelveticaNeueLT Std Med" w:cs="HelveticaNeueLT Std Med"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03"/>
      <w:ind w:left="701"/>
    </w:pPr>
    <w:rPr>
      <w:rFonts w:ascii="HelveticaNeueLT Std Med" w:eastAsia="HelveticaNeueLT Std Med" w:hAnsi="HelveticaNeueLT Std Med" w:cs="HelveticaNeueLT Std Med"/>
      <w:sz w:val="20"/>
      <w:szCs w:val="20"/>
    </w:rPr>
  </w:style>
  <w:style w:type="paragraph" w:styleId="TOC2">
    <w:name w:val="toc 2"/>
    <w:basedOn w:val="Normal"/>
    <w:uiPriority w:val="1"/>
    <w:qFormat/>
    <w:pPr>
      <w:spacing w:before="172"/>
      <w:ind w:left="2742" w:hanging="2042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72"/>
      <w:ind w:left="2742" w:hanging="2042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5E2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2F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FA8"/>
    <w:rPr>
      <w:rFonts w:ascii="HelveticaNeueLT Std Lt" w:eastAsia="HelveticaNeueLT Std Lt" w:hAnsi="HelveticaNeueLT Std Lt" w:cs="HelveticaNeueLT Std Lt"/>
    </w:rPr>
  </w:style>
  <w:style w:type="paragraph" w:styleId="Footer">
    <w:name w:val="footer"/>
    <w:basedOn w:val="Normal"/>
    <w:link w:val="FooterChar"/>
    <w:uiPriority w:val="99"/>
    <w:unhideWhenUsed/>
    <w:rsid w:val="005E2F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FA8"/>
    <w:rPr>
      <w:rFonts w:ascii="HelveticaNeueLT Std Lt" w:eastAsia="HelveticaNeueLT Std Lt" w:hAnsi="HelveticaNeueLT Std Lt" w:cs="HelveticaNeueLT Std Lt"/>
    </w:rPr>
  </w:style>
  <w:style w:type="character" w:customStyle="1" w:styleId="hps">
    <w:name w:val="hps"/>
    <w:uiPriority w:val="99"/>
    <w:rsid w:val="005E2FA8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961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1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13F"/>
    <w:rPr>
      <w:rFonts w:ascii="HelveticaNeueLT Std Lt" w:eastAsia="HelveticaNeueLT Std Lt" w:hAnsi="HelveticaNeueLT Std Lt" w:cs="HelveticaNeueLT Std L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13F"/>
    <w:rPr>
      <w:rFonts w:ascii="HelveticaNeueLT Std Lt" w:eastAsia="HelveticaNeueLT Std Lt" w:hAnsi="HelveticaNeueLT Std Lt" w:cs="HelveticaNeueLT Std L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13F"/>
    <w:rPr>
      <w:rFonts w:ascii="Segoe UI" w:eastAsia="HelveticaNeueLT Std Lt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97E48"/>
    <w:pPr>
      <w:widowControl/>
      <w:autoSpaceDE/>
      <w:autoSpaceDN/>
    </w:pPr>
    <w:rPr>
      <w:rFonts w:ascii="HelveticaNeueLT Std Lt" w:eastAsia="HelveticaNeueLT Std Lt" w:hAnsi="HelveticaNeueLT Std Lt" w:cs="HelveticaNeueLT Std 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1317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RaduAbrudan</dc:creator>
  <cp:lastModifiedBy>Radu Abrudan</cp:lastModifiedBy>
  <cp:revision>25</cp:revision>
  <dcterms:created xsi:type="dcterms:W3CDTF">2025-12-08T08:31:00Z</dcterms:created>
  <dcterms:modified xsi:type="dcterms:W3CDTF">2025-12-09T09:01:00Z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Adobe InDesign 18.0 (Windows)</vt:lpwstr>
  </property>
  <property fmtid="{D5CDD505-2E9C-101B-9397-08002B2CF9AE}" pid="4" name="LastSaved">
    <vt:filetime>2022-11-23T00:00:00Z</vt:filetime>
  </property>
  <property fmtid="{D5CDD505-2E9C-101B-9397-08002B2CF9AE}" pid="5" name="Producer">
    <vt:lpwstr>Adobe PDF Library 17.0</vt:lpwstr>
  </property>
</Properties>
</file>